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9668D" w14:textId="0D5A2919" w:rsidR="007F05D0" w:rsidRPr="007F05D0" w:rsidRDefault="007F05D0" w:rsidP="006A454C">
      <w:pPr>
        <w:pStyle w:val="Title"/>
        <w:spacing w:after="840"/>
        <w:rPr>
          <w:rFonts w:ascii="Arial" w:hAnsi="Arial"/>
          <w:b/>
          <w:szCs w:val="32"/>
          <w:lang w:val="en-GB"/>
        </w:rPr>
      </w:pPr>
      <w:r w:rsidRPr="007F05D0">
        <w:rPr>
          <w:rFonts w:ascii="Arial" w:hAnsi="Arial"/>
          <w:b/>
          <w:noProof/>
          <w:lang w:eastAsia="de-CH"/>
        </w:rPr>
        <mc:AlternateContent>
          <mc:Choice Requires="wps">
            <w:drawing>
              <wp:anchor distT="0" distB="0" distL="114300" distR="114300" simplePos="0" relativeHeight="251659264" behindDoc="0" locked="0" layoutInCell="1" allowOverlap="1" wp14:anchorId="1F3CAE3B" wp14:editId="75F4D92F">
                <wp:simplePos x="0" y="0"/>
                <wp:positionH relativeFrom="margin">
                  <wp:posOffset>0</wp:posOffset>
                </wp:positionH>
                <wp:positionV relativeFrom="paragraph">
                  <wp:posOffset>-635</wp:posOffset>
                </wp:positionV>
                <wp:extent cx="5710687" cy="666750"/>
                <wp:effectExtent l="0" t="0" r="23495" b="19050"/>
                <wp:wrapNone/>
                <wp:docPr id="3" name="Text Box 3"/>
                <wp:cNvGraphicFramePr/>
                <a:graphic xmlns:a="http://schemas.openxmlformats.org/drawingml/2006/main">
                  <a:graphicData uri="http://schemas.microsoft.com/office/word/2010/wordprocessingShape">
                    <wps:wsp>
                      <wps:cNvSpPr txBox="1"/>
                      <wps:spPr>
                        <a:xfrm>
                          <a:off x="0" y="0"/>
                          <a:ext cx="5710687" cy="666750"/>
                        </a:xfrm>
                        <a:prstGeom prst="rect">
                          <a:avLst/>
                        </a:prstGeom>
                        <a:solidFill>
                          <a:schemeClr val="accent2">
                            <a:lumMod val="20000"/>
                            <a:lumOff val="80000"/>
                          </a:schemeClr>
                        </a:solidFill>
                        <a:ln w="6350">
                          <a:solidFill>
                            <a:prstClr val="black"/>
                          </a:solidFill>
                        </a:ln>
                      </wps:spPr>
                      <wps:txbx>
                        <w:txbxContent>
                          <w:p w14:paraId="5819A327" w14:textId="77777777" w:rsidR="007F05D0" w:rsidRPr="00A43C86" w:rsidRDefault="007F05D0" w:rsidP="007F05D0">
                            <w:pPr>
                              <w:pStyle w:val="CommentText"/>
                              <w:rPr>
                                <w:rFonts w:cs="Arial"/>
                                <w:bCs/>
                                <w:i/>
                                <w:iCs/>
                                <w:sz w:val="18"/>
                                <w:szCs w:val="18"/>
                                <w:lang w:val="en-US"/>
                              </w:rPr>
                            </w:pPr>
                            <w:r w:rsidRPr="00A43C86">
                              <w:rPr>
                                <w:rFonts w:cs="Arial"/>
                                <w:bCs/>
                                <w:i/>
                                <w:iCs/>
                                <w:sz w:val="18"/>
                                <w:szCs w:val="18"/>
                                <w:lang w:val="en-US"/>
                              </w:rPr>
                              <w:t>This box has to be deleted at the end</w:t>
                            </w:r>
                            <w:r>
                              <w:rPr>
                                <w:rFonts w:cs="Arial"/>
                                <w:bCs/>
                                <w:i/>
                                <w:iCs/>
                                <w:sz w:val="18"/>
                                <w:szCs w:val="18"/>
                                <w:lang w:val="en-US"/>
                              </w:rPr>
                              <w:t>.</w:t>
                            </w:r>
                          </w:p>
                          <w:p w14:paraId="6A94EB54" w14:textId="77777777" w:rsidR="007F05D0" w:rsidRPr="000F3630" w:rsidRDefault="007F05D0" w:rsidP="007F05D0">
                            <w:pPr>
                              <w:pStyle w:val="CommentText"/>
                              <w:rPr>
                                <w:rFonts w:cs="Arial"/>
                                <w:b/>
                                <w:lang w:val="en-US"/>
                              </w:rPr>
                            </w:pPr>
                            <w:r w:rsidRPr="000F3630">
                              <w:rPr>
                                <w:rFonts w:cs="Arial"/>
                                <w:b/>
                                <w:lang w:val="en-US"/>
                              </w:rPr>
                              <w:t>Colour code:</w:t>
                            </w:r>
                          </w:p>
                          <w:p w14:paraId="6E14DF63" w14:textId="77777777" w:rsidR="007F05D0" w:rsidRPr="00C6750E" w:rsidRDefault="007F05D0" w:rsidP="007F05D0">
                            <w:pPr>
                              <w:pStyle w:val="CommentText"/>
                              <w:rPr>
                                <w:rFonts w:cs="Arial"/>
                                <w:sz w:val="18"/>
                                <w:szCs w:val="18"/>
                              </w:rPr>
                            </w:pPr>
                            <w:r w:rsidRPr="00C6750E">
                              <w:rPr>
                                <w:rFonts w:cs="Arial"/>
                                <w:sz w:val="18"/>
                                <w:szCs w:val="18"/>
                                <w:highlight w:val="lightGray"/>
                              </w:rPr>
                              <w:t>Grey background</w:t>
                            </w:r>
                            <w:r w:rsidRPr="00C6750E">
                              <w:rPr>
                                <w:rFonts w:cs="Arial"/>
                                <w:sz w:val="18"/>
                                <w:szCs w:val="18"/>
                              </w:rPr>
                              <w:t xml:space="preserve"> = To be completed</w:t>
                            </w:r>
                          </w:p>
                          <w:p w14:paraId="31CACC0E" w14:textId="77777777" w:rsidR="007F05D0" w:rsidRDefault="007F05D0" w:rsidP="007F05D0">
                            <w:pPr>
                              <w:rPr>
                                <w:rFonts w:cs="Arial"/>
                                <w:sz w:val="18"/>
                                <w:szCs w:val="18"/>
                              </w:rPr>
                            </w:pPr>
                            <w:r w:rsidRPr="00694C7C">
                              <w:rPr>
                                <w:rFonts w:cs="Arial"/>
                                <w:sz w:val="18"/>
                                <w:szCs w:val="18"/>
                                <w:highlight w:val="green"/>
                              </w:rPr>
                              <w:t>Green background</w:t>
                            </w:r>
                            <w:r>
                              <w:rPr>
                                <w:rFonts w:cs="Arial"/>
                                <w:sz w:val="18"/>
                                <w:szCs w:val="18"/>
                              </w:rPr>
                              <w:t xml:space="preserve"> = Guidance through the document, to be deleted at the end.</w:t>
                            </w:r>
                          </w:p>
                          <w:p w14:paraId="4C030EED" w14:textId="77777777" w:rsidR="007F05D0" w:rsidRPr="0089659B" w:rsidRDefault="007F05D0" w:rsidP="007F05D0">
                            <w:pPr>
                              <w:rPr>
                                <w:rFonts w:cs="Arial"/>
                                <w:i/>
                                <w:color w:val="FF0000"/>
                                <w:sz w:val="18"/>
                                <w:szCs w:val="18"/>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1F3CAE3B">
                <v:stroke joinstyle="miter"/>
                <v:path gradientshapeok="t" o:connecttype="rect"/>
              </v:shapetype>
              <v:shape id="Text Box 3" style="position:absolute;left:0;text-align:left;margin-left:0;margin-top:-.05pt;width:449.65pt;height: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f2dbdb [66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">
                <v:textbox inset="1mm,1mm,1mm,1mm">
                  <w:txbxContent>
                    <w:p w:rsidRPr="00A43C86" w:rsidR="007F05D0" w:rsidP="007F05D0" w:rsidRDefault="007F05D0" w14:paraId="5819A327" w14:textId="77777777">
                      <w:pPr>
                        <w:pStyle w:val="CommentText"/>
                        <w:rPr>
                          <w:rFonts w:cs="Arial"/>
                          <w:bCs/>
                          <w:i/>
                          <w:iCs/>
                          <w:sz w:val="18"/>
                          <w:szCs w:val="18"/>
                          <w:lang w:val="en-US"/>
                        </w:rPr>
                      </w:pPr>
                      <w:r w:rsidRPr="00A43C86">
                        <w:rPr>
                          <w:rFonts w:cs="Arial"/>
                          <w:bCs/>
                          <w:i/>
                          <w:iCs/>
                          <w:sz w:val="18"/>
                          <w:szCs w:val="18"/>
                          <w:lang w:val="en-US"/>
                        </w:rPr>
                        <w:t xml:space="preserve">This box </w:t>
                      </w:r>
                      <w:proofErr w:type="gramStart"/>
                      <w:r w:rsidRPr="00A43C86">
                        <w:rPr>
                          <w:rFonts w:cs="Arial"/>
                          <w:bCs/>
                          <w:i/>
                          <w:iCs/>
                          <w:sz w:val="18"/>
                          <w:szCs w:val="18"/>
                          <w:lang w:val="en-US"/>
                        </w:rPr>
                        <w:t>has to</w:t>
                      </w:r>
                      <w:proofErr w:type="gramEnd"/>
                      <w:r w:rsidRPr="00A43C86">
                        <w:rPr>
                          <w:rFonts w:cs="Arial"/>
                          <w:bCs/>
                          <w:i/>
                          <w:iCs/>
                          <w:sz w:val="18"/>
                          <w:szCs w:val="18"/>
                          <w:lang w:val="en-US"/>
                        </w:rPr>
                        <w:t xml:space="preserve"> be deleted at the end</w:t>
                      </w:r>
                      <w:r>
                        <w:rPr>
                          <w:rFonts w:cs="Arial"/>
                          <w:bCs/>
                          <w:i/>
                          <w:iCs/>
                          <w:sz w:val="18"/>
                          <w:szCs w:val="18"/>
                          <w:lang w:val="en-US"/>
                        </w:rPr>
                        <w:t>.</w:t>
                      </w:r>
                    </w:p>
                    <w:p w:rsidRPr="000F3630" w:rsidR="007F05D0" w:rsidP="007F05D0" w:rsidRDefault="007F05D0" w14:paraId="6A94EB54" w14:textId="77777777">
                      <w:pPr>
                        <w:pStyle w:val="CommentText"/>
                        <w:rPr>
                          <w:rFonts w:cs="Arial"/>
                          <w:b/>
                          <w:lang w:val="en-US"/>
                        </w:rPr>
                      </w:pPr>
                      <w:proofErr w:type="spellStart"/>
                      <w:r w:rsidRPr="000F3630">
                        <w:rPr>
                          <w:rFonts w:cs="Arial"/>
                          <w:b/>
                          <w:lang w:val="en-US"/>
                        </w:rPr>
                        <w:t>Colour</w:t>
                      </w:r>
                      <w:proofErr w:type="spellEnd"/>
                      <w:r w:rsidRPr="000F3630">
                        <w:rPr>
                          <w:rFonts w:cs="Arial"/>
                          <w:b/>
                          <w:lang w:val="en-US"/>
                        </w:rPr>
                        <w:t xml:space="preserve"> code:</w:t>
                      </w:r>
                    </w:p>
                    <w:p w:rsidRPr="00C6750E" w:rsidR="007F05D0" w:rsidP="007F05D0" w:rsidRDefault="007F05D0" w14:paraId="6E14DF63" w14:textId="77777777">
                      <w:pPr>
                        <w:pStyle w:val="CommentText"/>
                        <w:rPr>
                          <w:rFonts w:cs="Arial"/>
                          <w:sz w:val="18"/>
                          <w:szCs w:val="18"/>
                        </w:rPr>
                      </w:pPr>
                      <w:r w:rsidRPr="00C6750E">
                        <w:rPr>
                          <w:rFonts w:cs="Arial"/>
                          <w:sz w:val="18"/>
                          <w:szCs w:val="18"/>
                          <w:highlight w:val="lightGray"/>
                        </w:rPr>
                        <w:t>Grey background</w:t>
                      </w:r>
                      <w:r w:rsidRPr="00C6750E">
                        <w:rPr>
                          <w:rFonts w:cs="Arial"/>
                          <w:sz w:val="18"/>
                          <w:szCs w:val="18"/>
                        </w:rPr>
                        <w:t xml:space="preserve"> = To be completed</w:t>
                      </w:r>
                    </w:p>
                    <w:p w:rsidR="007F05D0" w:rsidP="007F05D0" w:rsidRDefault="007F05D0" w14:paraId="31CACC0E" w14:textId="77777777">
                      <w:pPr>
                        <w:rPr>
                          <w:rFonts w:cs="Arial"/>
                          <w:sz w:val="18"/>
                          <w:szCs w:val="18"/>
                        </w:rPr>
                      </w:pPr>
                      <w:r w:rsidRPr="00694C7C">
                        <w:rPr>
                          <w:rFonts w:cs="Arial"/>
                          <w:sz w:val="18"/>
                          <w:szCs w:val="18"/>
                          <w:highlight w:val="green"/>
                        </w:rPr>
                        <w:t>Green background</w:t>
                      </w:r>
                      <w:r>
                        <w:rPr>
                          <w:rFonts w:cs="Arial"/>
                          <w:sz w:val="18"/>
                          <w:szCs w:val="18"/>
                        </w:rPr>
                        <w:t xml:space="preserve"> = Guidance through the document, to be deleted at the end.</w:t>
                      </w:r>
                    </w:p>
                    <w:p w:rsidRPr="0089659B" w:rsidR="007F05D0" w:rsidP="007F05D0" w:rsidRDefault="007F05D0" w14:paraId="4C030EED" w14:textId="77777777">
                      <w:pPr>
                        <w:rPr>
                          <w:rFonts w:cs="Arial"/>
                          <w:i/>
                          <w:color w:val="FF0000"/>
                          <w:sz w:val="18"/>
                          <w:szCs w:val="18"/>
                        </w:rPr>
                      </w:pPr>
                    </w:p>
                  </w:txbxContent>
                </v:textbox>
                <w10:wrap anchorx="margin"/>
              </v:shape>
            </w:pict>
          </mc:Fallback>
        </mc:AlternateContent>
      </w:r>
    </w:p>
    <w:p w14:paraId="00DB7178" w14:textId="77777777" w:rsidR="007F05D0" w:rsidRPr="007F05D0" w:rsidRDefault="007F05D0" w:rsidP="007F05D0">
      <w:pPr>
        <w:pStyle w:val="Title"/>
        <w:spacing w:before="400" w:after="0"/>
        <w:rPr>
          <w:rFonts w:ascii="Arial" w:hAnsi="Arial"/>
          <w:b/>
          <w:szCs w:val="32"/>
          <w:lang w:val="en-GB"/>
        </w:rPr>
      </w:pPr>
    </w:p>
    <w:p w14:paraId="295A6201" w14:textId="1DF2A61D" w:rsidR="00F47899" w:rsidRPr="007F05D0" w:rsidRDefault="00CD5645" w:rsidP="007F05D0">
      <w:pPr>
        <w:pStyle w:val="Title"/>
        <w:spacing w:before="400" w:after="840"/>
        <w:rPr>
          <w:rFonts w:ascii="Arial" w:hAnsi="Arial"/>
          <w:b/>
          <w:szCs w:val="32"/>
          <w:lang w:val="en-GB"/>
        </w:rPr>
      </w:pPr>
      <w:r w:rsidRPr="007F05D0">
        <w:rPr>
          <w:rFonts w:ascii="Arial" w:hAnsi="Arial"/>
          <w:b/>
          <w:szCs w:val="32"/>
          <w:lang w:val="en-GB"/>
        </w:rPr>
        <w:t>CONSULTANCY</w:t>
      </w:r>
      <w:r w:rsidR="00F47899" w:rsidRPr="007F05D0">
        <w:rPr>
          <w:rFonts w:ascii="Arial" w:hAnsi="Arial"/>
          <w:b/>
          <w:szCs w:val="32"/>
          <w:lang w:val="en-GB"/>
        </w:rPr>
        <w:t xml:space="preserve"> AGREEMENT</w:t>
      </w:r>
    </w:p>
    <w:p w14:paraId="21182D05" w14:textId="5C46CD24" w:rsidR="006A454C" w:rsidRPr="007F05D0" w:rsidRDefault="00F47899" w:rsidP="006A454C">
      <w:pPr>
        <w:pStyle w:val="StyleRubriqueAvant18pt"/>
        <w:tabs>
          <w:tab w:val="clear" w:pos="1644"/>
          <w:tab w:val="clear" w:pos="1928"/>
        </w:tabs>
        <w:ind w:left="2268" w:hanging="2268"/>
        <w:rPr>
          <w:rFonts w:cs="Arial"/>
          <w:color w:val="0070C0"/>
          <w:sz w:val="20"/>
        </w:rPr>
      </w:pPr>
      <w:r w:rsidRPr="007F05D0">
        <w:rPr>
          <w:rFonts w:cs="Arial"/>
          <w:sz w:val="20"/>
        </w:rPr>
        <w:t xml:space="preserve">Project </w:t>
      </w:r>
      <w:r w:rsidR="000129DC" w:rsidRPr="007F05D0">
        <w:rPr>
          <w:rFonts w:cs="Arial"/>
          <w:sz w:val="20"/>
        </w:rPr>
        <w:t>Title</w:t>
      </w:r>
      <w:r w:rsidRPr="007F05D0">
        <w:rPr>
          <w:rFonts w:cs="Arial"/>
          <w:sz w:val="20"/>
        </w:rPr>
        <w:t>:</w:t>
      </w:r>
      <w:r w:rsidR="006A454C" w:rsidRPr="007F05D0">
        <w:rPr>
          <w:rFonts w:cs="Arial"/>
          <w:sz w:val="20"/>
        </w:rPr>
        <w:tab/>
      </w:r>
      <w:r w:rsidR="007F05D0" w:rsidRPr="007F05D0">
        <w:rPr>
          <w:rFonts w:cs="Arial"/>
          <w:sz w:val="20"/>
          <w:highlight w:val="lightGray"/>
        </w:rPr>
        <w:t>[Name of the project]</w:t>
      </w:r>
    </w:p>
    <w:p w14:paraId="295A6203" w14:textId="56F38257" w:rsidR="00F47899" w:rsidRPr="007F05D0" w:rsidRDefault="00F95F00" w:rsidP="006A454C">
      <w:pPr>
        <w:pStyle w:val="StyleRubriqueAvant18pt"/>
        <w:tabs>
          <w:tab w:val="clear" w:pos="1644"/>
          <w:tab w:val="clear" w:pos="1928"/>
          <w:tab w:val="left" w:pos="2410"/>
        </w:tabs>
        <w:spacing w:before="240"/>
        <w:ind w:left="2265" w:hanging="2265"/>
        <w:rPr>
          <w:rFonts w:cs="Arial"/>
          <w:sz w:val="20"/>
        </w:rPr>
      </w:pPr>
      <w:r w:rsidRPr="007F05D0">
        <w:rPr>
          <w:rFonts w:cs="Arial"/>
          <w:sz w:val="20"/>
        </w:rPr>
        <w:t xml:space="preserve">Validity of the offer: </w:t>
      </w:r>
      <w:r w:rsidRPr="007F05D0">
        <w:rPr>
          <w:rFonts w:cs="Arial"/>
          <w:sz w:val="20"/>
        </w:rPr>
        <w:tab/>
      </w:r>
      <w:r w:rsidR="00F47899" w:rsidRPr="007F05D0">
        <w:rPr>
          <w:rFonts w:cs="Arial"/>
          <w:sz w:val="20"/>
        </w:rPr>
        <w:t xml:space="preserve">This document constitutes an offer, valid for a period of sixty days from the date it is first sent to the Client by the </w:t>
      </w:r>
      <w:r w:rsidR="009F3E01" w:rsidRPr="007F05D0">
        <w:rPr>
          <w:rFonts w:cs="Arial"/>
          <w:sz w:val="20"/>
        </w:rPr>
        <w:t>University of Fribourg</w:t>
      </w:r>
      <w:r w:rsidR="00F47899" w:rsidRPr="007F05D0">
        <w:rPr>
          <w:rFonts w:cs="Arial"/>
          <w:sz w:val="20"/>
        </w:rPr>
        <w:t xml:space="preserve">. No agreement shall enter into force until signature by both </w:t>
      </w:r>
      <w:r w:rsidR="009F3E01" w:rsidRPr="007F05D0">
        <w:rPr>
          <w:rFonts w:cs="Arial"/>
          <w:sz w:val="20"/>
        </w:rPr>
        <w:t>P</w:t>
      </w:r>
      <w:r w:rsidR="00F47899" w:rsidRPr="007F05D0">
        <w:rPr>
          <w:rFonts w:cs="Arial"/>
          <w:sz w:val="20"/>
        </w:rPr>
        <w:t>arties.</w:t>
      </w:r>
    </w:p>
    <w:p w14:paraId="30F8F73E" w14:textId="77777777" w:rsidR="007F05D0" w:rsidRDefault="007F05D0" w:rsidP="007F05D0">
      <w:pPr>
        <w:jc w:val="center"/>
        <w:rPr>
          <w:b/>
          <w:bCs/>
        </w:rPr>
      </w:pPr>
    </w:p>
    <w:p w14:paraId="325A768C" w14:textId="77777777" w:rsidR="007F05D0" w:rsidRDefault="007F05D0" w:rsidP="007F05D0">
      <w:pPr>
        <w:jc w:val="center"/>
        <w:rPr>
          <w:b/>
          <w:bCs/>
        </w:rPr>
      </w:pPr>
    </w:p>
    <w:p w14:paraId="295A6204" w14:textId="700CB3CB" w:rsidR="00F47899" w:rsidRPr="00BA115A" w:rsidRDefault="00F47899" w:rsidP="007F05D0">
      <w:pPr>
        <w:jc w:val="center"/>
        <w:rPr>
          <w:b/>
          <w:bCs/>
          <w:sz w:val="20"/>
          <w:szCs w:val="20"/>
        </w:rPr>
      </w:pPr>
      <w:r w:rsidRPr="00BA115A">
        <w:rPr>
          <w:b/>
          <w:bCs/>
          <w:sz w:val="20"/>
          <w:szCs w:val="20"/>
        </w:rPr>
        <w:t>between</w:t>
      </w:r>
    </w:p>
    <w:p w14:paraId="295A6205" w14:textId="77777777" w:rsidR="00F47899" w:rsidRPr="00BA115A" w:rsidRDefault="00F47899" w:rsidP="00BA115A">
      <w:pPr>
        <w:rPr>
          <w:b/>
          <w:bCs/>
          <w:sz w:val="20"/>
          <w:szCs w:val="20"/>
          <w:lang w:val="en-US"/>
        </w:rPr>
      </w:pPr>
      <w:r w:rsidRPr="00BA115A">
        <w:rPr>
          <w:b/>
          <w:bCs/>
          <w:sz w:val="20"/>
          <w:szCs w:val="20"/>
          <w:lang w:val="en-US"/>
        </w:rPr>
        <w:t>Client</w:t>
      </w:r>
    </w:p>
    <w:p w14:paraId="295A6206" w14:textId="1C5C215C" w:rsidR="005D3BDD" w:rsidRPr="007F05D0" w:rsidRDefault="006E7BAB" w:rsidP="006A454C">
      <w:pPr>
        <w:pStyle w:val="Rubrique"/>
        <w:tabs>
          <w:tab w:val="clear" w:pos="1644"/>
          <w:tab w:val="clear" w:pos="1928"/>
          <w:tab w:val="left" w:pos="2268"/>
        </w:tabs>
        <w:spacing w:before="120" w:line="280" w:lineRule="atLeast"/>
        <w:rPr>
          <w:rFonts w:cs="Arial"/>
          <w:color w:val="4F81BD" w:themeColor="accent1"/>
          <w:sz w:val="20"/>
          <w:lang w:val="en-US"/>
        </w:rPr>
      </w:pPr>
      <w:r w:rsidRPr="007F05D0">
        <w:rPr>
          <w:rFonts w:cs="Arial"/>
          <w:sz w:val="20"/>
        </w:rPr>
        <w:t>Name</w:t>
      </w:r>
      <w:r w:rsidR="005D3BDD" w:rsidRPr="007F05D0">
        <w:rPr>
          <w:rFonts w:cs="Arial"/>
          <w:sz w:val="20"/>
        </w:rPr>
        <w:t>:</w:t>
      </w:r>
      <w:r w:rsidR="008659FD" w:rsidRPr="007F05D0">
        <w:rPr>
          <w:rFonts w:cs="Arial"/>
          <w:sz w:val="20"/>
        </w:rPr>
        <w:tab/>
      </w:r>
      <w:r w:rsidR="007F05D0" w:rsidRPr="007F05D0">
        <w:rPr>
          <w:rFonts w:eastAsia="Calibri" w:cs="Arial"/>
          <w:sz w:val="20"/>
          <w:highlight w:val="lightGray"/>
          <w:lang w:val="en-US" w:eastAsia="fr-CH"/>
        </w:rPr>
        <w:t>[to be completed]</w:t>
      </w:r>
    </w:p>
    <w:p w14:paraId="295A6207" w14:textId="128AE426" w:rsidR="00F47899" w:rsidRPr="007F05D0" w:rsidRDefault="006E7BAB" w:rsidP="006A454C">
      <w:pPr>
        <w:pStyle w:val="Rubrique"/>
        <w:tabs>
          <w:tab w:val="clear" w:pos="1928"/>
          <w:tab w:val="left" w:pos="1985"/>
          <w:tab w:val="left" w:pos="2268"/>
        </w:tabs>
        <w:spacing w:before="120" w:line="280" w:lineRule="atLeast"/>
        <w:rPr>
          <w:rFonts w:cs="Arial"/>
          <w:sz w:val="20"/>
          <w:lang w:val="en-US"/>
        </w:rPr>
      </w:pPr>
      <w:r w:rsidRPr="007F05D0">
        <w:rPr>
          <w:rFonts w:cs="Arial"/>
          <w:sz w:val="20"/>
        </w:rPr>
        <w:t>Address</w:t>
      </w:r>
      <w:r w:rsidR="00F47899" w:rsidRPr="007F05D0">
        <w:rPr>
          <w:rFonts w:cs="Arial"/>
          <w:sz w:val="20"/>
        </w:rPr>
        <w:t>:</w:t>
      </w:r>
      <w:r w:rsidR="00F47899" w:rsidRPr="007F05D0">
        <w:rPr>
          <w:rFonts w:cs="Arial"/>
          <w:sz w:val="20"/>
        </w:rPr>
        <w:tab/>
      </w:r>
      <w:r w:rsidR="00B3093F" w:rsidRPr="007F05D0">
        <w:rPr>
          <w:rFonts w:cs="Arial"/>
          <w:sz w:val="20"/>
        </w:rPr>
        <w:tab/>
      </w:r>
      <w:r w:rsidR="00BA732E" w:rsidRPr="007F05D0">
        <w:rPr>
          <w:rFonts w:cs="Arial"/>
          <w:sz w:val="20"/>
        </w:rPr>
        <w:t xml:space="preserve"> </w:t>
      </w:r>
      <w:r w:rsidR="006A454C" w:rsidRPr="007F05D0">
        <w:rPr>
          <w:rFonts w:cs="Arial"/>
          <w:sz w:val="20"/>
        </w:rPr>
        <w:tab/>
      </w:r>
      <w:r w:rsidR="007F05D0" w:rsidRPr="007F05D0">
        <w:rPr>
          <w:rFonts w:eastAsia="Calibri" w:cs="Arial"/>
          <w:sz w:val="20"/>
          <w:highlight w:val="lightGray"/>
          <w:lang w:val="en-US" w:eastAsia="fr-CH"/>
        </w:rPr>
        <w:t>[to be completed]</w:t>
      </w:r>
    </w:p>
    <w:p w14:paraId="295A6208" w14:textId="005DBBB0" w:rsidR="00F47899" w:rsidRPr="007F05D0" w:rsidRDefault="005D3BDD" w:rsidP="006A454C">
      <w:pPr>
        <w:pStyle w:val="Rubrique"/>
        <w:tabs>
          <w:tab w:val="clear" w:pos="1644"/>
          <w:tab w:val="clear" w:pos="1928"/>
          <w:tab w:val="left" w:pos="2268"/>
        </w:tabs>
        <w:spacing w:before="120" w:line="280" w:lineRule="atLeast"/>
        <w:rPr>
          <w:rFonts w:cs="Arial"/>
          <w:color w:val="0070C0"/>
          <w:sz w:val="20"/>
          <w:lang w:val="en-US"/>
        </w:rPr>
      </w:pPr>
      <w:r w:rsidRPr="007F05D0">
        <w:rPr>
          <w:rFonts w:cs="Arial"/>
          <w:sz w:val="20"/>
        </w:rPr>
        <w:t>Represented by:</w:t>
      </w:r>
      <w:r w:rsidR="006A454C" w:rsidRPr="007F05D0">
        <w:rPr>
          <w:rFonts w:cs="Arial"/>
          <w:sz w:val="20"/>
        </w:rPr>
        <w:tab/>
      </w:r>
      <w:r w:rsidR="007F05D0" w:rsidRPr="007F05D0">
        <w:rPr>
          <w:rFonts w:eastAsia="Calibri" w:cs="Arial"/>
          <w:sz w:val="20"/>
          <w:highlight w:val="lightGray"/>
          <w:lang w:val="en-US" w:eastAsia="fr-CH"/>
        </w:rPr>
        <w:t>[to be completed]</w:t>
      </w:r>
    </w:p>
    <w:p w14:paraId="295A6209" w14:textId="31AFF64E" w:rsidR="00F47899" w:rsidRPr="007F05D0" w:rsidRDefault="006E7BAB" w:rsidP="00507671">
      <w:pPr>
        <w:pStyle w:val="Rubrique"/>
        <w:tabs>
          <w:tab w:val="clear" w:pos="1644"/>
          <w:tab w:val="clear" w:pos="1928"/>
          <w:tab w:val="left" w:pos="2268"/>
        </w:tabs>
        <w:spacing w:before="120" w:line="280" w:lineRule="atLeast"/>
        <w:rPr>
          <w:rFonts w:cs="Arial"/>
          <w:sz w:val="20"/>
          <w:lang w:val="en-US"/>
        </w:rPr>
      </w:pPr>
      <w:r w:rsidRPr="007F05D0">
        <w:rPr>
          <w:rFonts w:cs="Arial"/>
          <w:sz w:val="20"/>
          <w:lang w:val="en-US"/>
        </w:rPr>
        <w:t>Tel.</w:t>
      </w:r>
      <w:r w:rsidR="005D3BDD" w:rsidRPr="007F05D0">
        <w:rPr>
          <w:rFonts w:cs="Arial"/>
          <w:sz w:val="20"/>
          <w:lang w:val="en-US"/>
        </w:rPr>
        <w:t>:</w:t>
      </w:r>
      <w:r w:rsidR="005D3BDD" w:rsidRPr="007F05D0">
        <w:rPr>
          <w:rFonts w:cs="Arial"/>
          <w:sz w:val="20"/>
          <w:lang w:val="en-US"/>
        </w:rPr>
        <w:tab/>
      </w:r>
      <w:r w:rsidR="007F05D0" w:rsidRPr="007F05D0">
        <w:rPr>
          <w:rFonts w:eastAsia="Calibri" w:cs="Arial"/>
          <w:sz w:val="20"/>
          <w:highlight w:val="lightGray"/>
          <w:lang w:val="en-US" w:eastAsia="fr-CH"/>
        </w:rPr>
        <w:t>[to be completed]</w:t>
      </w:r>
    </w:p>
    <w:p w14:paraId="295A620B" w14:textId="3BD61749" w:rsidR="00F47899" w:rsidRPr="007F05D0" w:rsidRDefault="006E7BAB" w:rsidP="006A454C">
      <w:pPr>
        <w:pStyle w:val="Rubrique"/>
        <w:tabs>
          <w:tab w:val="clear" w:pos="1644"/>
          <w:tab w:val="clear" w:pos="1928"/>
          <w:tab w:val="left" w:pos="2268"/>
        </w:tabs>
        <w:spacing w:before="120" w:line="280" w:lineRule="atLeast"/>
        <w:rPr>
          <w:rFonts w:cs="Arial"/>
          <w:sz w:val="20"/>
          <w:lang w:val="en-US"/>
        </w:rPr>
      </w:pPr>
      <w:r w:rsidRPr="007F05D0">
        <w:rPr>
          <w:rFonts w:cs="Arial"/>
          <w:sz w:val="20"/>
          <w:lang w:val="en-US"/>
        </w:rPr>
        <w:t>Email</w:t>
      </w:r>
      <w:r w:rsidR="00F47899" w:rsidRPr="007F05D0">
        <w:rPr>
          <w:rFonts w:cs="Arial"/>
          <w:sz w:val="20"/>
          <w:lang w:val="en-US"/>
        </w:rPr>
        <w:t>:</w:t>
      </w:r>
      <w:r w:rsidR="00F47899" w:rsidRPr="007F05D0">
        <w:rPr>
          <w:rFonts w:cs="Arial"/>
          <w:sz w:val="20"/>
          <w:lang w:val="en-US"/>
        </w:rPr>
        <w:tab/>
      </w:r>
      <w:r w:rsidR="007F05D0" w:rsidRPr="007F05D0">
        <w:rPr>
          <w:rFonts w:eastAsia="Calibri" w:cs="Arial"/>
          <w:sz w:val="20"/>
          <w:highlight w:val="lightGray"/>
          <w:lang w:val="en-US" w:eastAsia="fr-CH"/>
        </w:rPr>
        <w:t>[to be completed]</w:t>
      </w:r>
    </w:p>
    <w:p w14:paraId="0275682A" w14:textId="77777777" w:rsidR="00BA115A" w:rsidRPr="00BA115A" w:rsidRDefault="00BA115A" w:rsidP="00BA115A">
      <w:pPr>
        <w:pStyle w:val="NormalWeb"/>
        <w:jc w:val="center"/>
        <w:rPr>
          <w:rFonts w:ascii="Arial" w:hAnsi="Arial" w:cs="Arial"/>
          <w:sz w:val="20"/>
          <w:szCs w:val="20"/>
          <w:lang w:val="en-US"/>
        </w:rPr>
      </w:pPr>
    </w:p>
    <w:p w14:paraId="295A620D" w14:textId="0E7D8F3A" w:rsidR="00F47899" w:rsidRPr="00BA115A" w:rsidRDefault="00BA115A" w:rsidP="00BA115A">
      <w:pPr>
        <w:pStyle w:val="NormalWeb"/>
        <w:jc w:val="center"/>
        <w:rPr>
          <w:rFonts w:ascii="Arial" w:hAnsi="Arial"/>
          <w:b/>
          <w:bCs/>
          <w:sz w:val="20"/>
          <w:szCs w:val="20"/>
        </w:rPr>
      </w:pPr>
      <w:r w:rsidRPr="00BA115A">
        <w:rPr>
          <w:rFonts w:ascii="Arial" w:hAnsi="Arial" w:cs="Arial"/>
          <w:sz w:val="20"/>
          <w:szCs w:val="20"/>
          <w:lang w:val="en-US"/>
        </w:rPr>
        <w:t xml:space="preserve">hereinafter referred to as </w:t>
      </w:r>
      <w:r w:rsidR="00555EC1" w:rsidRPr="00BA115A">
        <w:rPr>
          <w:rFonts w:ascii="Arial" w:hAnsi="Arial"/>
          <w:b/>
          <w:bCs/>
          <w:sz w:val="20"/>
          <w:szCs w:val="20"/>
        </w:rPr>
        <w:t>“Client”</w:t>
      </w:r>
    </w:p>
    <w:p w14:paraId="434F791D" w14:textId="77777777" w:rsidR="00BA115A" w:rsidRDefault="00BA115A" w:rsidP="00BA115A">
      <w:pPr>
        <w:rPr>
          <w:b/>
          <w:bCs/>
          <w:sz w:val="20"/>
          <w:szCs w:val="20"/>
          <w:lang w:val="en-US"/>
        </w:rPr>
      </w:pPr>
    </w:p>
    <w:p w14:paraId="74E4E53E" w14:textId="77777777" w:rsidR="00BA115A" w:rsidRDefault="00BA115A" w:rsidP="00BA115A">
      <w:pPr>
        <w:rPr>
          <w:b/>
          <w:bCs/>
          <w:sz w:val="20"/>
          <w:szCs w:val="20"/>
          <w:lang w:val="en-US"/>
        </w:rPr>
      </w:pPr>
    </w:p>
    <w:p w14:paraId="295A620E" w14:textId="79921963" w:rsidR="00F47899" w:rsidRDefault="00F47899" w:rsidP="00BA115A">
      <w:pPr>
        <w:rPr>
          <w:b/>
          <w:bCs/>
          <w:sz w:val="20"/>
          <w:szCs w:val="20"/>
          <w:lang w:val="en-US"/>
        </w:rPr>
      </w:pPr>
      <w:r w:rsidRPr="00BA115A">
        <w:rPr>
          <w:b/>
          <w:bCs/>
          <w:sz w:val="20"/>
          <w:szCs w:val="20"/>
          <w:lang w:val="en-US"/>
        </w:rPr>
        <w:t>Consultant</w:t>
      </w:r>
    </w:p>
    <w:p w14:paraId="103590BB" w14:textId="77777777" w:rsidR="00BA115A" w:rsidRPr="00BA115A" w:rsidRDefault="00BA115A" w:rsidP="00BA115A">
      <w:pPr>
        <w:rPr>
          <w:b/>
          <w:bCs/>
          <w:sz w:val="20"/>
          <w:szCs w:val="20"/>
          <w:lang w:val="en-US"/>
        </w:rPr>
      </w:pPr>
    </w:p>
    <w:p w14:paraId="7FA15514" w14:textId="34D431BA" w:rsidR="00BA115A" w:rsidRDefault="00314D79" w:rsidP="006A454C">
      <w:pPr>
        <w:pStyle w:val="Rubrique"/>
        <w:tabs>
          <w:tab w:val="clear" w:pos="1644"/>
          <w:tab w:val="clear" w:pos="1928"/>
          <w:tab w:val="left" w:pos="1985"/>
        </w:tabs>
        <w:spacing w:after="60" w:line="300" w:lineRule="auto"/>
        <w:ind w:left="1985" w:hanging="1985"/>
        <w:rPr>
          <w:rFonts w:eastAsia="Calibri" w:cs="Arial"/>
          <w:sz w:val="20"/>
          <w:lang w:val="en-US" w:eastAsia="fr-CH"/>
        </w:rPr>
      </w:pPr>
      <w:r w:rsidRPr="00BA115A">
        <w:rPr>
          <w:rFonts w:cs="Arial"/>
          <w:sz w:val="20"/>
          <w:lang w:val="en-US"/>
        </w:rPr>
        <w:t>Name</w:t>
      </w:r>
      <w:r w:rsidR="005D3BDD" w:rsidRPr="00BA115A">
        <w:rPr>
          <w:rFonts w:cs="Arial"/>
          <w:sz w:val="20"/>
          <w:lang w:val="en-US"/>
        </w:rPr>
        <w:t>:</w:t>
      </w:r>
      <w:r w:rsidR="00F47899" w:rsidRPr="00BA115A">
        <w:rPr>
          <w:rFonts w:cs="Arial"/>
          <w:sz w:val="20"/>
          <w:lang w:val="en-US"/>
        </w:rPr>
        <w:tab/>
      </w:r>
      <w:r w:rsidR="000129DC" w:rsidRPr="00BA115A">
        <w:rPr>
          <w:rFonts w:cs="Arial"/>
          <w:color w:val="000000" w:themeColor="text1"/>
          <w:sz w:val="20"/>
          <w:lang w:val="en-US"/>
        </w:rPr>
        <w:t>Université de Fribourg,</w:t>
      </w:r>
      <w:r w:rsidR="006830D5" w:rsidRPr="00BA115A">
        <w:rPr>
          <w:rFonts w:cs="Arial"/>
          <w:color w:val="000000" w:themeColor="text1"/>
          <w:sz w:val="20"/>
          <w:lang w:val="en-US"/>
        </w:rPr>
        <w:t xml:space="preserve"> </w:t>
      </w:r>
      <w:r w:rsidR="00BA115A" w:rsidRPr="007F05D0">
        <w:rPr>
          <w:rFonts w:eastAsia="Calibri" w:cs="Arial"/>
          <w:sz w:val="20"/>
          <w:highlight w:val="lightGray"/>
          <w:lang w:val="en-US" w:eastAsia="fr-CH"/>
        </w:rPr>
        <w:t>[</w:t>
      </w:r>
      <w:r w:rsidR="00BA115A">
        <w:rPr>
          <w:rFonts w:eastAsia="Calibri" w:cs="Arial"/>
          <w:sz w:val="20"/>
          <w:highlight w:val="lightGray"/>
          <w:lang w:val="en-US" w:eastAsia="fr-CH"/>
        </w:rPr>
        <w:t>Faculty/Department/Laboratory</w:t>
      </w:r>
      <w:r w:rsidR="00BA115A" w:rsidRPr="007F05D0">
        <w:rPr>
          <w:rFonts w:eastAsia="Calibri" w:cs="Arial"/>
          <w:sz w:val="20"/>
          <w:highlight w:val="lightGray"/>
          <w:lang w:val="en-US" w:eastAsia="fr-CH"/>
        </w:rPr>
        <w:t>]</w:t>
      </w:r>
    </w:p>
    <w:p w14:paraId="295A6211" w14:textId="6B88F163" w:rsidR="00F47899" w:rsidRPr="00BA115A" w:rsidRDefault="00F47899" w:rsidP="006A454C">
      <w:pPr>
        <w:pStyle w:val="Rubrique"/>
        <w:tabs>
          <w:tab w:val="clear" w:pos="1644"/>
          <w:tab w:val="clear" w:pos="1928"/>
          <w:tab w:val="left" w:pos="1985"/>
        </w:tabs>
        <w:spacing w:after="60" w:line="300" w:lineRule="auto"/>
        <w:ind w:left="1985" w:hanging="1985"/>
        <w:rPr>
          <w:rFonts w:cs="Arial"/>
          <w:color w:val="4F81BD" w:themeColor="accent1"/>
          <w:sz w:val="20"/>
          <w:lang w:val="en-US"/>
        </w:rPr>
      </w:pPr>
      <w:r w:rsidRPr="00BA115A">
        <w:rPr>
          <w:rFonts w:cs="Arial"/>
          <w:sz w:val="20"/>
          <w:lang w:val="en-US"/>
        </w:rPr>
        <w:t>Address</w:t>
      </w:r>
      <w:r w:rsidR="005D3BDD" w:rsidRPr="00BA115A">
        <w:rPr>
          <w:rFonts w:cs="Arial"/>
          <w:sz w:val="20"/>
          <w:lang w:val="en-US"/>
        </w:rPr>
        <w:t>:</w:t>
      </w:r>
      <w:r w:rsidR="008659FD" w:rsidRPr="00BA115A">
        <w:rPr>
          <w:rFonts w:cs="Arial"/>
          <w:sz w:val="20"/>
          <w:lang w:val="en-US"/>
        </w:rPr>
        <w:tab/>
      </w:r>
      <w:r w:rsidR="000129DC" w:rsidRPr="00BA115A">
        <w:rPr>
          <w:rFonts w:cs="Arial"/>
          <w:color w:val="000000" w:themeColor="text1"/>
          <w:sz w:val="20"/>
          <w:lang w:val="en-US"/>
        </w:rPr>
        <w:t>Avenue Europe 20</w:t>
      </w:r>
      <w:r w:rsidRPr="00BA115A">
        <w:rPr>
          <w:rFonts w:cs="Arial"/>
          <w:color w:val="000000" w:themeColor="text1"/>
          <w:sz w:val="20"/>
          <w:lang w:val="en-US"/>
        </w:rPr>
        <w:t xml:space="preserve"> – 170</w:t>
      </w:r>
      <w:r w:rsidR="00E80420" w:rsidRPr="00BA115A">
        <w:rPr>
          <w:rFonts w:cs="Arial"/>
          <w:color w:val="000000" w:themeColor="text1"/>
          <w:sz w:val="20"/>
          <w:lang w:val="en-US"/>
        </w:rPr>
        <w:t>0</w:t>
      </w:r>
      <w:r w:rsidRPr="00BA115A">
        <w:rPr>
          <w:rFonts w:cs="Arial"/>
          <w:color w:val="000000" w:themeColor="text1"/>
          <w:sz w:val="20"/>
          <w:lang w:val="en-US"/>
        </w:rPr>
        <w:t xml:space="preserve"> Fribourg</w:t>
      </w:r>
    </w:p>
    <w:p w14:paraId="295A6212" w14:textId="7791AA79" w:rsidR="00F47899" w:rsidRPr="00BA115A" w:rsidRDefault="000129DC" w:rsidP="006A454C">
      <w:pPr>
        <w:pStyle w:val="Rubrique"/>
        <w:tabs>
          <w:tab w:val="clear" w:pos="1644"/>
          <w:tab w:val="clear" w:pos="1928"/>
          <w:tab w:val="left" w:pos="1985"/>
        </w:tabs>
        <w:spacing w:after="60" w:line="300" w:lineRule="auto"/>
        <w:ind w:left="1985" w:hanging="1985"/>
        <w:rPr>
          <w:rFonts w:cs="Arial"/>
          <w:sz w:val="20"/>
          <w:lang w:val="en-US"/>
        </w:rPr>
      </w:pPr>
      <w:r w:rsidRPr="00BA115A">
        <w:rPr>
          <w:rFonts w:cs="Arial"/>
          <w:sz w:val="20"/>
          <w:lang w:val="en-US"/>
        </w:rPr>
        <w:t>Prof</w:t>
      </w:r>
      <w:r w:rsidR="00BA115A" w:rsidRPr="00BA115A">
        <w:rPr>
          <w:rFonts w:cs="Arial"/>
          <w:sz w:val="20"/>
          <w:lang w:val="en-US"/>
        </w:rPr>
        <w:t>essor</w:t>
      </w:r>
      <w:r w:rsidR="00F47899" w:rsidRPr="00BA115A">
        <w:rPr>
          <w:rFonts w:cs="Arial"/>
          <w:sz w:val="20"/>
          <w:lang w:val="en-US"/>
        </w:rPr>
        <w:t>:</w:t>
      </w:r>
      <w:r w:rsidR="00F47899" w:rsidRPr="00BA115A">
        <w:rPr>
          <w:rFonts w:cs="Arial"/>
          <w:sz w:val="20"/>
          <w:lang w:val="en-US"/>
        </w:rPr>
        <w:tab/>
      </w:r>
      <w:r w:rsidR="00BA115A" w:rsidRPr="007F05D0">
        <w:rPr>
          <w:rFonts w:eastAsia="Calibri" w:cs="Arial"/>
          <w:sz w:val="20"/>
          <w:highlight w:val="lightGray"/>
          <w:lang w:val="en-US" w:eastAsia="fr-CH"/>
        </w:rPr>
        <w:t>[to be completed]</w:t>
      </w:r>
    </w:p>
    <w:p w14:paraId="295A6213" w14:textId="7E956F95" w:rsidR="00F47899" w:rsidRPr="00BA115A" w:rsidRDefault="00314D79" w:rsidP="006A454C">
      <w:pPr>
        <w:pStyle w:val="Rubrique"/>
        <w:tabs>
          <w:tab w:val="clear" w:pos="1644"/>
          <w:tab w:val="clear" w:pos="1928"/>
          <w:tab w:val="left" w:pos="1985"/>
        </w:tabs>
        <w:spacing w:before="60"/>
        <w:ind w:left="1985" w:hanging="1985"/>
        <w:rPr>
          <w:rFonts w:cs="Arial"/>
          <w:sz w:val="20"/>
          <w:lang w:val="en-US"/>
        </w:rPr>
      </w:pPr>
      <w:r w:rsidRPr="00BA115A">
        <w:rPr>
          <w:rFonts w:cs="Arial"/>
          <w:sz w:val="20"/>
          <w:lang w:val="en-US"/>
        </w:rPr>
        <w:t>Tel.</w:t>
      </w:r>
      <w:r w:rsidR="00F47899" w:rsidRPr="00BA115A">
        <w:rPr>
          <w:rFonts w:cs="Arial"/>
          <w:sz w:val="20"/>
          <w:lang w:val="en-US"/>
        </w:rPr>
        <w:t>:</w:t>
      </w:r>
      <w:r w:rsidR="00F47899" w:rsidRPr="00BA115A">
        <w:rPr>
          <w:rFonts w:cs="Arial"/>
          <w:sz w:val="20"/>
          <w:lang w:val="en-US"/>
        </w:rPr>
        <w:tab/>
      </w:r>
      <w:r w:rsidR="00BA115A" w:rsidRPr="007F05D0">
        <w:rPr>
          <w:rFonts w:eastAsia="Calibri" w:cs="Arial"/>
          <w:sz w:val="20"/>
          <w:highlight w:val="lightGray"/>
          <w:lang w:val="en-US" w:eastAsia="fr-CH"/>
        </w:rPr>
        <w:t>[to be completed]</w:t>
      </w:r>
    </w:p>
    <w:p w14:paraId="295A6215" w14:textId="4FE3F3C3" w:rsidR="00F47899" w:rsidRPr="00BA115A" w:rsidRDefault="00314D79" w:rsidP="006A454C">
      <w:pPr>
        <w:pStyle w:val="Rubrique"/>
        <w:tabs>
          <w:tab w:val="clear" w:pos="1644"/>
          <w:tab w:val="clear" w:pos="1928"/>
          <w:tab w:val="left" w:pos="1985"/>
        </w:tabs>
        <w:spacing w:before="60"/>
        <w:ind w:left="1985" w:hanging="1985"/>
        <w:rPr>
          <w:rFonts w:cs="Arial"/>
          <w:sz w:val="20"/>
          <w:lang w:val="en-US"/>
        </w:rPr>
      </w:pPr>
      <w:r w:rsidRPr="00BA115A">
        <w:rPr>
          <w:rFonts w:cs="Arial"/>
          <w:sz w:val="20"/>
          <w:lang w:val="en-US"/>
        </w:rPr>
        <w:t>Email</w:t>
      </w:r>
      <w:r w:rsidR="00F47899" w:rsidRPr="00BA115A">
        <w:rPr>
          <w:rFonts w:cs="Arial"/>
          <w:sz w:val="20"/>
          <w:lang w:val="en-US"/>
        </w:rPr>
        <w:t>:</w:t>
      </w:r>
      <w:r w:rsidR="00F47899" w:rsidRPr="00BA115A">
        <w:rPr>
          <w:rFonts w:cs="Arial"/>
          <w:sz w:val="20"/>
          <w:lang w:val="en-US"/>
        </w:rPr>
        <w:tab/>
      </w:r>
      <w:r w:rsidR="00BA115A" w:rsidRPr="007F05D0">
        <w:rPr>
          <w:rFonts w:eastAsia="Calibri" w:cs="Arial"/>
          <w:sz w:val="20"/>
          <w:highlight w:val="lightGray"/>
          <w:lang w:val="en-US" w:eastAsia="fr-CH"/>
        </w:rPr>
        <w:t>[to be completed]</w:t>
      </w:r>
    </w:p>
    <w:p w14:paraId="295A6217" w14:textId="7DED04DA" w:rsidR="00F47899" w:rsidRPr="007F05D0" w:rsidRDefault="00BA115A" w:rsidP="00EE79A8">
      <w:pPr>
        <w:pStyle w:val="Rubrique"/>
        <w:spacing w:before="480"/>
        <w:jc w:val="center"/>
        <w:rPr>
          <w:rFonts w:cs="Arial"/>
          <w:sz w:val="20"/>
          <w:lang w:val="en-US"/>
        </w:rPr>
      </w:pPr>
      <w:r w:rsidRPr="00BA115A">
        <w:rPr>
          <w:rFonts w:cs="Arial"/>
          <w:sz w:val="20"/>
          <w:lang w:val="en-US"/>
        </w:rPr>
        <w:t xml:space="preserve">hereinafter referred to as </w:t>
      </w:r>
      <w:r w:rsidRPr="00BA115A">
        <w:rPr>
          <w:b/>
          <w:bCs/>
          <w:sz w:val="20"/>
        </w:rPr>
        <w:t>“</w:t>
      </w:r>
      <w:r>
        <w:rPr>
          <w:b/>
          <w:bCs/>
          <w:sz w:val="20"/>
        </w:rPr>
        <w:t>Consultant</w:t>
      </w:r>
      <w:r w:rsidRPr="00BA115A">
        <w:rPr>
          <w:b/>
          <w:bCs/>
          <w:sz w:val="20"/>
        </w:rPr>
        <w:t>”</w:t>
      </w:r>
    </w:p>
    <w:p w14:paraId="295A6218" w14:textId="3BBC438E" w:rsidR="000C4B2E" w:rsidRPr="007F05D0" w:rsidRDefault="009F3E01" w:rsidP="00EE79A8">
      <w:pPr>
        <w:pStyle w:val="Rubrique"/>
        <w:tabs>
          <w:tab w:val="clear" w:pos="1644"/>
          <w:tab w:val="clear" w:pos="1928"/>
          <w:tab w:val="center" w:pos="5103"/>
        </w:tabs>
        <w:spacing w:before="500" w:after="600"/>
        <w:jc w:val="center"/>
        <w:rPr>
          <w:rFonts w:cs="Arial"/>
          <w:sz w:val="20"/>
          <w:lang w:val="en-US"/>
        </w:rPr>
        <w:sectPr w:rsidR="000C4B2E" w:rsidRPr="007F05D0" w:rsidSect="00EE79A8">
          <w:headerReference w:type="default" r:id="rId12"/>
          <w:footerReference w:type="default" r:id="rId13"/>
          <w:pgSz w:w="11906" w:h="16838" w:code="9"/>
          <w:pgMar w:top="2410" w:right="1134" w:bottom="1134" w:left="1134" w:header="329" w:footer="567" w:gutter="0"/>
          <w:cols w:space="475"/>
          <w:noEndnote/>
          <w:docGrid w:linePitch="326"/>
        </w:sectPr>
      </w:pPr>
      <w:r w:rsidRPr="007F05D0">
        <w:rPr>
          <w:rFonts w:cs="Arial"/>
          <w:sz w:val="20"/>
          <w:lang w:val="en-US"/>
        </w:rPr>
        <w:t>T</w:t>
      </w:r>
      <w:r w:rsidR="005A58DF" w:rsidRPr="007F05D0">
        <w:rPr>
          <w:rFonts w:cs="Arial"/>
          <w:sz w:val="20"/>
        </w:rPr>
        <w:t xml:space="preserve">he parties to this Agreement are also hereinafter individually referred to </w:t>
      </w:r>
      <w:r w:rsidR="00BA115A">
        <w:rPr>
          <w:rFonts w:cs="Arial"/>
          <w:sz w:val="20"/>
        </w:rPr>
        <w:br/>
      </w:r>
      <w:r w:rsidR="005A58DF" w:rsidRPr="007F05D0">
        <w:rPr>
          <w:rFonts w:cs="Arial"/>
          <w:sz w:val="20"/>
        </w:rPr>
        <w:t>as “</w:t>
      </w:r>
      <w:r w:rsidR="005A58DF" w:rsidRPr="00BA115A">
        <w:rPr>
          <w:rFonts w:cs="Arial"/>
          <w:b/>
          <w:bCs/>
          <w:sz w:val="20"/>
        </w:rPr>
        <w:t>Party</w:t>
      </w:r>
      <w:r w:rsidR="005A58DF" w:rsidRPr="007F05D0">
        <w:rPr>
          <w:rFonts w:cs="Arial"/>
          <w:sz w:val="20"/>
        </w:rPr>
        <w:t>” and collectively “</w:t>
      </w:r>
      <w:r w:rsidR="005A58DF" w:rsidRPr="00BA115A">
        <w:rPr>
          <w:rFonts w:cs="Arial"/>
          <w:b/>
          <w:bCs/>
          <w:sz w:val="20"/>
        </w:rPr>
        <w:t>Parties</w:t>
      </w:r>
      <w:r w:rsidR="005A58DF" w:rsidRPr="007F05D0">
        <w:rPr>
          <w:rFonts w:cs="Arial"/>
          <w:sz w:val="20"/>
        </w:rPr>
        <w:t>”</w:t>
      </w:r>
      <w:r w:rsidRPr="007F05D0">
        <w:rPr>
          <w:rFonts w:cs="Arial"/>
          <w:sz w:val="20"/>
        </w:rPr>
        <w:t>.</w:t>
      </w:r>
    </w:p>
    <w:p w14:paraId="41936ED1" w14:textId="5F82E5D3" w:rsidR="002E30A9" w:rsidRPr="007F05D0" w:rsidRDefault="00F47899" w:rsidP="002E30A9">
      <w:pPr>
        <w:pStyle w:val="Sectionnumrote"/>
        <w:spacing w:before="360"/>
        <w:rPr>
          <w:rFonts w:ascii="Arial" w:hAnsi="Arial" w:cs="Arial"/>
          <w:lang w:val="en-US"/>
        </w:rPr>
      </w:pPr>
      <w:r w:rsidRPr="007F05D0">
        <w:rPr>
          <w:rFonts w:ascii="Arial" w:hAnsi="Arial" w:cs="Arial"/>
          <w:lang w:val="en-US"/>
        </w:rPr>
        <w:lastRenderedPageBreak/>
        <w:t>Definition of the Project</w:t>
      </w:r>
    </w:p>
    <w:p w14:paraId="10424F46" w14:textId="164CD69A" w:rsidR="0032452D" w:rsidRPr="007F05D0" w:rsidRDefault="00F47899" w:rsidP="00B317FD">
      <w:pPr>
        <w:pStyle w:val="Heading1"/>
        <w:spacing w:before="360" w:after="120"/>
        <w:rPr>
          <w:rFonts w:ascii="Arial" w:hAnsi="Arial" w:cs="Arial"/>
          <w:lang w:val="en-US"/>
        </w:rPr>
      </w:pPr>
      <w:r w:rsidRPr="007F05D0">
        <w:rPr>
          <w:rFonts w:ascii="Arial" w:hAnsi="Arial" w:cs="Arial"/>
          <w:lang w:val="en-US"/>
        </w:rPr>
        <w:t>Project Descriptio</w:t>
      </w:r>
      <w:r w:rsidR="006A454C" w:rsidRPr="007F05D0">
        <w:rPr>
          <w:rFonts w:ascii="Arial" w:hAnsi="Arial" w:cs="Arial"/>
          <w:lang w:val="en-US"/>
        </w:rPr>
        <w:t>n</w:t>
      </w:r>
    </w:p>
    <w:p w14:paraId="3EF924E7" w14:textId="2012FA8A" w:rsidR="00D97706" w:rsidRPr="007F05D0" w:rsidRDefault="00D97706" w:rsidP="002E30A9">
      <w:pPr>
        <w:spacing w:before="240" w:after="240" w:line="276" w:lineRule="auto"/>
        <w:rPr>
          <w:rFonts w:cs="Arial"/>
          <w:color w:val="000000" w:themeColor="text1"/>
          <w:sz w:val="20"/>
          <w:szCs w:val="20"/>
          <w:lang w:val="en-US"/>
        </w:rPr>
      </w:pPr>
      <w:r w:rsidRPr="007F05D0">
        <w:rPr>
          <w:rFonts w:cs="Arial"/>
          <w:color w:val="000000" w:themeColor="text1"/>
          <w:sz w:val="20"/>
          <w:szCs w:val="20"/>
          <w:lang w:val="en-US"/>
        </w:rPr>
        <w:t>The project includes the following services (the "Services"):</w:t>
      </w:r>
    </w:p>
    <w:p w14:paraId="71B01155" w14:textId="43BAA234" w:rsidR="00C25B3C" w:rsidRDefault="00BA115A" w:rsidP="00D97706">
      <w:pPr>
        <w:spacing w:before="120" w:line="276" w:lineRule="auto"/>
        <w:rPr>
          <w:rFonts w:eastAsia="Calibri" w:cs="Arial"/>
          <w:sz w:val="20"/>
          <w:lang w:val="en-US" w:eastAsia="fr-CH"/>
        </w:rPr>
      </w:pPr>
      <w:bookmarkStart w:id="0" w:name="_Hlk184022924"/>
      <w:r w:rsidRPr="007F05D0">
        <w:rPr>
          <w:rFonts w:eastAsia="Calibri" w:cs="Arial"/>
          <w:sz w:val="20"/>
          <w:highlight w:val="lightGray"/>
          <w:lang w:val="en-US" w:eastAsia="fr-CH"/>
        </w:rPr>
        <w:t>[to be completed]</w:t>
      </w:r>
    </w:p>
    <w:p w14:paraId="07D49EC1" w14:textId="7CD4D9AD" w:rsidR="007F693D" w:rsidRPr="007F693D" w:rsidRDefault="382A4D5C" w:rsidP="00D97706">
      <w:pPr>
        <w:spacing w:before="120" w:line="276" w:lineRule="auto"/>
        <w:rPr>
          <w:rFonts w:cs="Arial"/>
          <w:color w:val="4F81BD" w:themeColor="accent1"/>
          <w:sz w:val="20"/>
          <w:szCs w:val="20"/>
          <w:lang w:val="en-US"/>
        </w:rPr>
      </w:pPr>
      <w:r w:rsidRPr="1E0FE0A1">
        <w:rPr>
          <w:rFonts w:eastAsia="Calibri" w:cs="Arial"/>
          <w:sz w:val="20"/>
          <w:szCs w:val="20"/>
          <w:highlight w:val="green"/>
          <w:lang w:val="en-US" w:eastAsia="fr-CH"/>
        </w:rPr>
        <w:t xml:space="preserve">You can also specify the read outs, how the </w:t>
      </w:r>
      <w:r w:rsidR="00EE79A8">
        <w:rPr>
          <w:rFonts w:eastAsia="Calibri" w:cs="Arial"/>
          <w:sz w:val="20"/>
          <w:szCs w:val="20"/>
          <w:highlight w:val="green"/>
          <w:lang w:val="en-US" w:eastAsia="fr-CH"/>
        </w:rPr>
        <w:t>S</w:t>
      </w:r>
      <w:r w:rsidR="5E5A4609" w:rsidRPr="1E0FE0A1">
        <w:rPr>
          <w:rFonts w:eastAsia="Calibri" w:cs="Arial"/>
          <w:sz w:val="20"/>
          <w:szCs w:val="20"/>
          <w:highlight w:val="green"/>
          <w:lang w:val="en-US" w:eastAsia="fr-CH"/>
        </w:rPr>
        <w:t>ervices</w:t>
      </w:r>
      <w:r w:rsidRPr="1E0FE0A1">
        <w:rPr>
          <w:rFonts w:eastAsia="Calibri" w:cs="Arial"/>
          <w:sz w:val="20"/>
          <w:szCs w:val="20"/>
          <w:highlight w:val="green"/>
          <w:lang w:val="en-US" w:eastAsia="fr-CH"/>
        </w:rPr>
        <w:t xml:space="preserve"> shall </w:t>
      </w:r>
      <w:r w:rsidR="00EE79A8">
        <w:rPr>
          <w:rFonts w:eastAsia="Calibri" w:cs="Arial"/>
          <w:sz w:val="20"/>
          <w:szCs w:val="20"/>
          <w:highlight w:val="green"/>
          <w:lang w:val="en-US" w:eastAsia="fr-CH"/>
        </w:rPr>
        <w:t xml:space="preserve">be </w:t>
      </w:r>
      <w:r w:rsidR="10F9C182" w:rsidRPr="1E0FE0A1">
        <w:rPr>
          <w:rFonts w:eastAsia="Calibri" w:cs="Arial"/>
          <w:sz w:val="20"/>
          <w:szCs w:val="20"/>
          <w:highlight w:val="green"/>
          <w:lang w:val="en-US" w:eastAsia="fr-CH"/>
        </w:rPr>
        <w:t xml:space="preserve">benefit </w:t>
      </w:r>
      <w:r w:rsidRPr="1E0FE0A1">
        <w:rPr>
          <w:rFonts w:eastAsia="Calibri" w:cs="Arial"/>
          <w:sz w:val="20"/>
          <w:szCs w:val="20"/>
          <w:highlight w:val="green"/>
          <w:lang w:val="en-US" w:eastAsia="fr-CH"/>
        </w:rPr>
        <w:t>the Client (e.g. on a sharepoint folder) and whether a report shall be provided to the Client.</w:t>
      </w:r>
    </w:p>
    <w:bookmarkEnd w:id="0"/>
    <w:p w14:paraId="64A782A6" w14:textId="37B609CA" w:rsidR="00F40314" w:rsidRPr="007F05D0" w:rsidRDefault="00D97706" w:rsidP="00D97706">
      <w:pPr>
        <w:spacing w:before="120" w:line="276" w:lineRule="auto"/>
        <w:rPr>
          <w:rFonts w:cs="Arial"/>
          <w:sz w:val="20"/>
          <w:szCs w:val="20"/>
          <w:lang w:val="en-US"/>
        </w:rPr>
      </w:pPr>
      <w:r w:rsidRPr="007F05D0">
        <w:rPr>
          <w:rFonts w:cs="Arial"/>
          <w:sz w:val="20"/>
          <w:szCs w:val="20"/>
          <w:lang w:val="en-US"/>
        </w:rPr>
        <w:t>No other service is included in the price of the project. The project consists only of those services listed above (the "Services").</w:t>
      </w:r>
    </w:p>
    <w:p w14:paraId="295A621E" w14:textId="77777777" w:rsidR="00C00E9B" w:rsidRPr="007F05D0" w:rsidRDefault="00F47899" w:rsidP="002E30A9">
      <w:pPr>
        <w:pStyle w:val="Heading1"/>
        <w:rPr>
          <w:rFonts w:ascii="Arial" w:hAnsi="Arial" w:cs="Arial"/>
        </w:rPr>
      </w:pPr>
      <w:r w:rsidRPr="007F05D0">
        <w:rPr>
          <w:rFonts w:ascii="Arial" w:hAnsi="Arial" w:cs="Arial"/>
        </w:rPr>
        <w:t>Timetable</w:t>
      </w:r>
    </w:p>
    <w:p w14:paraId="295A621F" w14:textId="3E8AAD1E" w:rsidR="00F47899" w:rsidRPr="007F05D0" w:rsidRDefault="00F47899" w:rsidP="00507671">
      <w:pPr>
        <w:spacing w:after="120"/>
        <w:rPr>
          <w:rFonts w:cs="Arial"/>
          <w:sz w:val="20"/>
          <w:szCs w:val="20"/>
          <w:lang w:val="en-US"/>
        </w:rPr>
      </w:pPr>
      <w:r w:rsidRPr="007F05D0">
        <w:rPr>
          <w:rFonts w:cs="Arial"/>
          <w:sz w:val="20"/>
          <w:szCs w:val="20"/>
          <w:lang w:val="en-US"/>
        </w:rPr>
        <w:t xml:space="preserve">Estimated date of start of </w:t>
      </w:r>
      <w:r w:rsidR="00F1765C" w:rsidRPr="007F05D0">
        <w:rPr>
          <w:rFonts w:cs="Arial"/>
          <w:sz w:val="20"/>
          <w:szCs w:val="20"/>
          <w:lang w:val="en-US"/>
        </w:rPr>
        <w:t>project</w:t>
      </w:r>
      <w:r w:rsidRPr="007F05D0">
        <w:rPr>
          <w:rFonts w:cs="Arial"/>
          <w:sz w:val="20"/>
          <w:szCs w:val="20"/>
          <w:lang w:val="en-US"/>
        </w:rPr>
        <w:t>:</w:t>
      </w:r>
      <w:r w:rsidR="00F35494" w:rsidRPr="007F05D0">
        <w:rPr>
          <w:rFonts w:cs="Arial"/>
          <w:i/>
          <w:color w:val="4F81BD" w:themeColor="accent1"/>
          <w:sz w:val="20"/>
          <w:szCs w:val="20"/>
          <w:lang w:val="en-US"/>
        </w:rPr>
        <w:tab/>
      </w:r>
      <w:r w:rsidR="000129DC" w:rsidRPr="00BA115A">
        <w:rPr>
          <w:rFonts w:cs="Arial"/>
          <w:iCs/>
          <w:sz w:val="20"/>
          <w:szCs w:val="20"/>
          <w:highlight w:val="lightGray"/>
          <w:lang w:val="en-US"/>
        </w:rPr>
        <w:t>[</w:t>
      </w:r>
      <w:r w:rsidR="00C25B3C" w:rsidRPr="00BA115A">
        <w:rPr>
          <w:rFonts w:cs="Arial"/>
          <w:iCs/>
          <w:sz w:val="20"/>
          <w:szCs w:val="20"/>
          <w:highlight w:val="lightGray"/>
          <w:lang w:val="en-US"/>
        </w:rPr>
        <w:t>XX</w:t>
      </w:r>
      <w:r w:rsidR="000129DC" w:rsidRPr="00BA115A">
        <w:rPr>
          <w:rFonts w:cs="Arial"/>
          <w:iCs/>
          <w:sz w:val="20"/>
          <w:szCs w:val="20"/>
          <w:highlight w:val="lightGray"/>
          <w:lang w:val="en-US"/>
        </w:rPr>
        <w:t>.</w:t>
      </w:r>
      <w:r w:rsidR="00C25B3C" w:rsidRPr="00BA115A">
        <w:rPr>
          <w:rFonts w:cs="Arial"/>
          <w:iCs/>
          <w:sz w:val="20"/>
          <w:szCs w:val="20"/>
          <w:highlight w:val="lightGray"/>
          <w:lang w:val="en-US"/>
        </w:rPr>
        <w:t>XX</w:t>
      </w:r>
      <w:r w:rsidR="000129DC" w:rsidRPr="00BA115A">
        <w:rPr>
          <w:rFonts w:cs="Arial"/>
          <w:iCs/>
          <w:sz w:val="20"/>
          <w:szCs w:val="20"/>
          <w:highlight w:val="lightGray"/>
          <w:lang w:val="en-US"/>
        </w:rPr>
        <w:t>.</w:t>
      </w:r>
      <w:r w:rsidR="00811E07" w:rsidRPr="00BA115A">
        <w:rPr>
          <w:rFonts w:cs="Arial"/>
          <w:iCs/>
          <w:sz w:val="20"/>
          <w:szCs w:val="20"/>
          <w:highlight w:val="lightGray"/>
          <w:lang w:val="en-US"/>
        </w:rPr>
        <w:t>202</w:t>
      </w:r>
      <w:r w:rsidR="00C25B3C" w:rsidRPr="00BA115A">
        <w:rPr>
          <w:rFonts w:cs="Arial"/>
          <w:iCs/>
          <w:sz w:val="20"/>
          <w:szCs w:val="20"/>
          <w:highlight w:val="lightGray"/>
          <w:lang w:val="en-US"/>
        </w:rPr>
        <w:t>X</w:t>
      </w:r>
      <w:r w:rsidR="000129DC" w:rsidRPr="00BA115A">
        <w:rPr>
          <w:rFonts w:cs="Arial"/>
          <w:iCs/>
          <w:sz w:val="20"/>
          <w:szCs w:val="20"/>
          <w:highlight w:val="lightGray"/>
          <w:lang w:val="en-US"/>
        </w:rPr>
        <w:t>]</w:t>
      </w:r>
    </w:p>
    <w:p w14:paraId="0C1F9BE8" w14:textId="3602CEC5" w:rsidR="004D12C9" w:rsidRPr="007F05D0" w:rsidRDefault="00BA115A" w:rsidP="00507671">
      <w:pPr>
        <w:spacing w:after="120"/>
        <w:rPr>
          <w:rFonts w:cs="Arial"/>
          <w:sz w:val="20"/>
          <w:szCs w:val="20"/>
          <w:lang w:val="en-US"/>
        </w:rPr>
      </w:pPr>
      <w:r>
        <w:rPr>
          <w:rFonts w:cs="Arial"/>
          <w:sz w:val="20"/>
          <w:szCs w:val="20"/>
          <w:lang w:val="en-US"/>
        </w:rPr>
        <w:t>Estimated d</w:t>
      </w:r>
      <w:r w:rsidR="004D12C9" w:rsidRPr="007F05D0">
        <w:rPr>
          <w:rFonts w:cs="Arial"/>
          <w:sz w:val="20"/>
          <w:szCs w:val="20"/>
          <w:lang w:val="en-US"/>
        </w:rPr>
        <w:t>uration:</w:t>
      </w:r>
      <w:r w:rsidR="004D12C9" w:rsidRPr="007F05D0">
        <w:rPr>
          <w:rFonts w:cs="Arial"/>
          <w:sz w:val="20"/>
          <w:szCs w:val="20"/>
          <w:lang w:val="en-US"/>
        </w:rPr>
        <w:tab/>
      </w:r>
      <w:r w:rsidR="004D12C9" w:rsidRPr="007F05D0">
        <w:rPr>
          <w:rFonts w:cs="Arial"/>
          <w:sz w:val="20"/>
          <w:szCs w:val="20"/>
          <w:lang w:val="en-US"/>
        </w:rPr>
        <w:tab/>
      </w:r>
      <w:r w:rsidR="004D12C9" w:rsidRPr="007F05D0">
        <w:rPr>
          <w:rFonts w:cs="Arial"/>
          <w:sz w:val="20"/>
          <w:szCs w:val="20"/>
          <w:lang w:val="en-US"/>
        </w:rPr>
        <w:tab/>
      </w:r>
      <w:r w:rsidRPr="00BA115A">
        <w:rPr>
          <w:rFonts w:cs="Arial"/>
          <w:sz w:val="20"/>
          <w:szCs w:val="20"/>
          <w:highlight w:val="lightGray"/>
          <w:lang w:val="en-US"/>
        </w:rPr>
        <w:t>[</w:t>
      </w:r>
      <w:r w:rsidR="00C25B3C" w:rsidRPr="00BA115A">
        <w:rPr>
          <w:rFonts w:cs="Arial"/>
          <w:sz w:val="20"/>
          <w:szCs w:val="20"/>
          <w:highlight w:val="lightGray"/>
          <w:lang w:val="en-US"/>
        </w:rPr>
        <w:t>X</w:t>
      </w:r>
      <w:r w:rsidRPr="00BA115A">
        <w:rPr>
          <w:rFonts w:cs="Arial"/>
          <w:sz w:val="20"/>
          <w:szCs w:val="20"/>
          <w:highlight w:val="lightGray"/>
          <w:lang w:val="en-US"/>
        </w:rPr>
        <w:t>]</w:t>
      </w:r>
      <w:r w:rsidR="00C25B3C" w:rsidRPr="007F05D0">
        <w:rPr>
          <w:rFonts w:cs="Arial"/>
          <w:sz w:val="20"/>
          <w:szCs w:val="20"/>
          <w:lang w:val="en-US"/>
        </w:rPr>
        <w:t xml:space="preserve"> </w:t>
      </w:r>
      <w:r w:rsidR="000129DC" w:rsidRPr="007F05D0">
        <w:rPr>
          <w:rFonts w:cs="Arial"/>
          <w:sz w:val="20"/>
          <w:szCs w:val="20"/>
          <w:lang w:val="en-US"/>
        </w:rPr>
        <w:t>months</w:t>
      </w:r>
      <w:r w:rsidR="004247C6" w:rsidRPr="007F05D0">
        <w:rPr>
          <w:rFonts w:cs="Arial"/>
          <w:sz w:val="20"/>
          <w:szCs w:val="20"/>
          <w:lang w:val="en-US"/>
        </w:rPr>
        <w:t xml:space="preserve"> </w:t>
      </w:r>
    </w:p>
    <w:p w14:paraId="5AD4C6C5" w14:textId="1081C6B0" w:rsidR="00F40314" w:rsidRPr="007F05D0" w:rsidRDefault="00F47899" w:rsidP="00707F13">
      <w:pPr>
        <w:tabs>
          <w:tab w:val="left" w:pos="708"/>
          <w:tab w:val="left" w:pos="1416"/>
          <w:tab w:val="left" w:pos="2124"/>
          <w:tab w:val="left" w:pos="2832"/>
          <w:tab w:val="left" w:pos="3540"/>
          <w:tab w:val="left" w:pos="4248"/>
          <w:tab w:val="left" w:pos="4956"/>
          <w:tab w:val="left" w:pos="5664"/>
          <w:tab w:val="left" w:pos="6555"/>
        </w:tabs>
        <w:rPr>
          <w:rFonts w:cs="Arial"/>
          <w:sz w:val="20"/>
          <w:szCs w:val="20"/>
        </w:rPr>
      </w:pPr>
      <w:r w:rsidRPr="007F05D0">
        <w:rPr>
          <w:rFonts w:cs="Arial"/>
          <w:sz w:val="20"/>
          <w:szCs w:val="20"/>
        </w:rPr>
        <w:t>Estimated date of e</w:t>
      </w:r>
      <w:r w:rsidR="00492543" w:rsidRPr="007F05D0">
        <w:rPr>
          <w:rFonts w:cs="Arial"/>
          <w:sz w:val="20"/>
          <w:szCs w:val="20"/>
        </w:rPr>
        <w:t>nd</w:t>
      </w:r>
      <w:r w:rsidR="00A955D1" w:rsidRPr="007F05D0">
        <w:rPr>
          <w:rFonts w:cs="Arial"/>
          <w:sz w:val="20"/>
          <w:szCs w:val="20"/>
        </w:rPr>
        <w:t>:</w:t>
      </w:r>
      <w:r w:rsidR="00A955D1" w:rsidRPr="007F05D0">
        <w:rPr>
          <w:rFonts w:cs="Arial"/>
          <w:sz w:val="20"/>
          <w:szCs w:val="20"/>
        </w:rPr>
        <w:tab/>
      </w:r>
      <w:r w:rsidR="00A955D1" w:rsidRPr="007F05D0">
        <w:rPr>
          <w:rFonts w:cs="Arial"/>
          <w:sz w:val="20"/>
          <w:szCs w:val="20"/>
        </w:rPr>
        <w:tab/>
      </w:r>
      <w:r w:rsidR="00BA115A">
        <w:rPr>
          <w:rFonts w:cs="Arial"/>
          <w:sz w:val="20"/>
          <w:szCs w:val="20"/>
        </w:rPr>
        <w:tab/>
      </w:r>
      <w:r w:rsidR="00BA115A" w:rsidRPr="00BA115A">
        <w:rPr>
          <w:rFonts w:cs="Arial"/>
          <w:iCs/>
          <w:sz w:val="20"/>
          <w:szCs w:val="20"/>
          <w:highlight w:val="lightGray"/>
          <w:lang w:val="en-US"/>
        </w:rPr>
        <w:t>[XX.XX.202X]</w:t>
      </w:r>
    </w:p>
    <w:p w14:paraId="295A6221" w14:textId="159A5455" w:rsidR="00C00E9B" w:rsidRPr="007F05D0" w:rsidRDefault="00D97706" w:rsidP="00F47899">
      <w:pPr>
        <w:pStyle w:val="Heading1"/>
        <w:rPr>
          <w:rFonts w:ascii="Arial" w:hAnsi="Arial" w:cs="Arial"/>
        </w:rPr>
      </w:pPr>
      <w:r w:rsidRPr="007F05D0">
        <w:rPr>
          <w:rFonts w:ascii="Arial" w:hAnsi="Arial" w:cs="Arial"/>
        </w:rPr>
        <w:t>Price and payment schedule</w:t>
      </w:r>
    </w:p>
    <w:p w14:paraId="62C9CE55" w14:textId="33212AC5" w:rsidR="00D97706" w:rsidRPr="007F05D0" w:rsidRDefault="00D97706" w:rsidP="00D97706">
      <w:pPr>
        <w:rPr>
          <w:rFonts w:cs="Arial"/>
          <w:sz w:val="20"/>
          <w:szCs w:val="20"/>
          <w:lang w:val="en-US"/>
        </w:rPr>
      </w:pPr>
      <w:r w:rsidRPr="007F05D0">
        <w:rPr>
          <w:rFonts w:cs="Arial"/>
          <w:sz w:val="20"/>
          <w:szCs w:val="20"/>
          <w:lang w:val="en-US"/>
        </w:rPr>
        <w:t>The price for the Services (the "Price") is detailed as follows:</w:t>
      </w:r>
    </w:p>
    <w:p w14:paraId="747715F1" w14:textId="77777777" w:rsidR="00D97706" w:rsidRPr="007F05D0" w:rsidRDefault="00D97706" w:rsidP="00D97706">
      <w:pPr>
        <w:rPr>
          <w:rFonts w:cs="Arial"/>
          <w:sz w:val="20"/>
          <w:szCs w:val="20"/>
          <w:lang w:val="en-US"/>
        </w:rPr>
      </w:pPr>
    </w:p>
    <w:p w14:paraId="72FD77F4" w14:textId="1CF894C6" w:rsidR="00D97706" w:rsidRDefault="00BA115A" w:rsidP="00BA115A">
      <w:pPr>
        <w:pStyle w:val="ListParagraph"/>
        <w:numPr>
          <w:ilvl w:val="0"/>
          <w:numId w:val="39"/>
        </w:numPr>
        <w:tabs>
          <w:tab w:val="left" w:pos="7655"/>
        </w:tabs>
        <w:spacing w:after="240"/>
        <w:rPr>
          <w:rFonts w:cs="Arial"/>
          <w:sz w:val="20"/>
          <w:szCs w:val="20"/>
          <w:lang w:val="en-US"/>
        </w:rPr>
      </w:pPr>
      <w:r w:rsidRPr="00BA115A">
        <w:rPr>
          <w:rFonts w:cs="Arial"/>
          <w:sz w:val="20"/>
          <w:szCs w:val="20"/>
          <w:highlight w:val="lightGray"/>
          <w:lang w:val="en-US"/>
        </w:rPr>
        <w:t>[to be completed]</w:t>
      </w:r>
      <w:r w:rsidR="00D97706" w:rsidRPr="00BA115A">
        <w:rPr>
          <w:rFonts w:cs="Arial"/>
          <w:sz w:val="20"/>
          <w:szCs w:val="20"/>
          <w:lang w:val="en-US"/>
        </w:rPr>
        <w:tab/>
      </w:r>
      <w:r w:rsidR="00D97706" w:rsidRPr="00BA115A">
        <w:rPr>
          <w:rFonts w:cs="Arial"/>
          <w:sz w:val="20"/>
          <w:szCs w:val="20"/>
          <w:highlight w:val="lightGray"/>
          <w:lang w:val="en-US"/>
        </w:rPr>
        <w:t>CHF XXXXXX.-</w:t>
      </w:r>
    </w:p>
    <w:p w14:paraId="11F56B84" w14:textId="77777777" w:rsidR="00BA115A" w:rsidRDefault="00BA115A" w:rsidP="00BA115A">
      <w:pPr>
        <w:pStyle w:val="ListParagraph"/>
        <w:tabs>
          <w:tab w:val="left" w:pos="7655"/>
        </w:tabs>
        <w:spacing w:after="240"/>
        <w:ind w:left="1004"/>
        <w:rPr>
          <w:rFonts w:cs="Arial"/>
          <w:sz w:val="20"/>
          <w:szCs w:val="20"/>
          <w:lang w:val="en-US"/>
        </w:rPr>
      </w:pPr>
    </w:p>
    <w:p w14:paraId="1D29EAE7" w14:textId="0732AFBF" w:rsidR="00BA115A" w:rsidRPr="00BA115A" w:rsidRDefault="00BA115A" w:rsidP="00BA115A">
      <w:pPr>
        <w:pStyle w:val="ListParagraph"/>
        <w:numPr>
          <w:ilvl w:val="0"/>
          <w:numId w:val="39"/>
        </w:numPr>
        <w:tabs>
          <w:tab w:val="left" w:pos="7655"/>
        </w:tabs>
        <w:spacing w:after="240"/>
        <w:rPr>
          <w:rFonts w:cs="Arial"/>
          <w:sz w:val="20"/>
          <w:szCs w:val="20"/>
          <w:lang w:val="en-US"/>
        </w:rPr>
      </w:pPr>
      <w:r w:rsidRPr="00BA115A">
        <w:rPr>
          <w:rFonts w:cs="Arial"/>
          <w:sz w:val="20"/>
          <w:szCs w:val="20"/>
          <w:highlight w:val="lightGray"/>
          <w:lang w:val="en-US"/>
        </w:rPr>
        <w:t>[to be completed]</w:t>
      </w:r>
      <w:r>
        <w:rPr>
          <w:rFonts w:cs="Arial"/>
          <w:sz w:val="20"/>
          <w:szCs w:val="20"/>
          <w:lang w:val="en-US"/>
        </w:rPr>
        <w:tab/>
      </w:r>
      <w:r w:rsidRPr="00BA115A">
        <w:rPr>
          <w:rFonts w:cs="Arial"/>
          <w:sz w:val="20"/>
          <w:szCs w:val="20"/>
          <w:highlight w:val="lightGray"/>
          <w:lang w:val="en-US"/>
        </w:rPr>
        <w:t>CHF XXXXXX.-</w:t>
      </w:r>
    </w:p>
    <w:p w14:paraId="4D80A196" w14:textId="38B14F1D" w:rsidR="00D97706" w:rsidRPr="00BA115A" w:rsidRDefault="00D97706" w:rsidP="00BA115A">
      <w:pPr>
        <w:tabs>
          <w:tab w:val="left" w:pos="7655"/>
        </w:tabs>
        <w:spacing w:after="240"/>
        <w:ind w:left="658"/>
        <w:rPr>
          <w:rFonts w:cs="Arial"/>
          <w:sz w:val="20"/>
          <w:szCs w:val="20"/>
          <w:lang w:val="en-US"/>
        </w:rPr>
      </w:pPr>
      <w:r w:rsidRPr="00BA115A">
        <w:rPr>
          <w:rFonts w:cs="Arial"/>
          <w:sz w:val="20"/>
          <w:szCs w:val="20"/>
          <w:lang w:val="en-US"/>
        </w:rPr>
        <w:t xml:space="preserve">Overheads (20%): </w:t>
      </w:r>
      <w:r w:rsidRPr="00BA115A">
        <w:rPr>
          <w:rFonts w:cs="Arial"/>
          <w:sz w:val="20"/>
          <w:szCs w:val="20"/>
          <w:lang w:val="en-US"/>
        </w:rPr>
        <w:tab/>
      </w:r>
      <w:r w:rsidR="00BA115A" w:rsidRPr="00BA115A">
        <w:rPr>
          <w:rFonts w:cs="Arial"/>
          <w:sz w:val="20"/>
          <w:szCs w:val="20"/>
          <w:highlight w:val="lightGray"/>
          <w:lang w:val="en-US"/>
        </w:rPr>
        <w:t>CHF XXXXXX.-</w:t>
      </w:r>
    </w:p>
    <w:p w14:paraId="3C6F199C" w14:textId="75086334" w:rsidR="00D97706" w:rsidRPr="00BA115A" w:rsidRDefault="00D97706" w:rsidP="00BA115A">
      <w:pPr>
        <w:tabs>
          <w:tab w:val="left" w:pos="7655"/>
        </w:tabs>
        <w:ind w:left="630"/>
        <w:rPr>
          <w:rFonts w:cs="Arial"/>
          <w:sz w:val="20"/>
          <w:szCs w:val="20"/>
          <w:lang w:val="en-US"/>
        </w:rPr>
      </w:pPr>
      <w:r w:rsidRPr="00BA115A">
        <w:rPr>
          <w:rFonts w:cs="Arial"/>
          <w:b/>
          <w:bCs/>
          <w:sz w:val="20"/>
          <w:szCs w:val="20"/>
          <w:lang w:val="en-US"/>
        </w:rPr>
        <w:t>Total</w:t>
      </w:r>
      <w:r w:rsidRPr="00BA115A">
        <w:rPr>
          <w:rFonts w:cs="Arial"/>
          <w:sz w:val="20"/>
          <w:szCs w:val="20"/>
          <w:lang w:val="en-US"/>
        </w:rPr>
        <w:t xml:space="preserve"> (excl. value added tax, VAT) </w:t>
      </w:r>
      <w:r w:rsidRPr="00BA115A">
        <w:rPr>
          <w:rFonts w:cs="Arial"/>
          <w:sz w:val="20"/>
          <w:szCs w:val="20"/>
          <w:lang w:val="en-US"/>
        </w:rPr>
        <w:tab/>
      </w:r>
      <w:r w:rsidR="00BA115A" w:rsidRPr="00BA115A">
        <w:rPr>
          <w:rFonts w:cs="Arial"/>
          <w:b/>
          <w:bCs/>
          <w:sz w:val="20"/>
          <w:szCs w:val="20"/>
          <w:highlight w:val="lightGray"/>
          <w:lang w:val="en-US"/>
        </w:rPr>
        <w:t>CHF XXXXXX.-</w:t>
      </w:r>
    </w:p>
    <w:p w14:paraId="2E57BB17" w14:textId="77777777" w:rsidR="00D97706" w:rsidRPr="00BA115A" w:rsidRDefault="00D97706" w:rsidP="00796F60">
      <w:pPr>
        <w:spacing w:after="120"/>
        <w:rPr>
          <w:rFonts w:cs="Arial"/>
          <w:sz w:val="20"/>
          <w:szCs w:val="20"/>
          <w:lang w:val="en-US"/>
        </w:rPr>
      </w:pPr>
    </w:p>
    <w:p w14:paraId="43897B9C" w14:textId="38E6249F" w:rsidR="00D97706" w:rsidRPr="007F05D0" w:rsidRDefault="00D97706" w:rsidP="00D97706">
      <w:pPr>
        <w:rPr>
          <w:rFonts w:cs="Arial"/>
          <w:sz w:val="20"/>
          <w:szCs w:val="20"/>
          <w:lang w:val="en-US"/>
        </w:rPr>
      </w:pPr>
      <w:r w:rsidRPr="007F05D0">
        <w:rPr>
          <w:rFonts w:cs="Arial"/>
          <w:sz w:val="20"/>
          <w:szCs w:val="20"/>
          <w:lang w:val="en-US"/>
        </w:rPr>
        <w:t>Any applicable VAT is not included in the Price</w:t>
      </w:r>
      <w:r w:rsidR="00796F60" w:rsidRPr="007F05D0">
        <w:rPr>
          <w:rFonts w:cs="Arial"/>
          <w:sz w:val="20"/>
          <w:szCs w:val="20"/>
          <w:lang w:val="en-US"/>
        </w:rPr>
        <w:t>.</w:t>
      </w:r>
    </w:p>
    <w:p w14:paraId="2125151B" w14:textId="77777777" w:rsidR="00D97706" w:rsidRPr="007F05D0" w:rsidRDefault="00D97706" w:rsidP="00D97706">
      <w:pPr>
        <w:rPr>
          <w:rFonts w:cs="Arial"/>
          <w:sz w:val="20"/>
          <w:szCs w:val="20"/>
          <w:lang w:val="en-US"/>
        </w:rPr>
      </w:pPr>
    </w:p>
    <w:p w14:paraId="27E2AB89" w14:textId="3035001E" w:rsidR="00D97706" w:rsidRPr="007F05D0" w:rsidRDefault="00D97706" w:rsidP="005A58DF">
      <w:pPr>
        <w:rPr>
          <w:rFonts w:cs="Arial"/>
          <w:sz w:val="20"/>
          <w:szCs w:val="20"/>
          <w:lang w:val="en-US"/>
        </w:rPr>
      </w:pPr>
      <w:r w:rsidRPr="007F05D0">
        <w:rPr>
          <w:rFonts w:cs="Arial"/>
          <w:sz w:val="20"/>
          <w:szCs w:val="20"/>
          <w:lang w:val="en-US"/>
        </w:rPr>
        <w:t xml:space="preserve">For the avoidance of doubt, the Price includes all </w:t>
      </w:r>
      <w:r w:rsidR="00B04460" w:rsidRPr="007F05D0">
        <w:rPr>
          <w:rFonts w:cs="Arial"/>
          <w:sz w:val="20"/>
          <w:szCs w:val="20"/>
          <w:lang w:val="en-US"/>
        </w:rPr>
        <w:t>m</w:t>
      </w:r>
      <w:r w:rsidRPr="007F05D0">
        <w:rPr>
          <w:rFonts w:cs="Arial"/>
          <w:sz w:val="20"/>
          <w:szCs w:val="20"/>
          <w:lang w:val="en-US"/>
        </w:rPr>
        <w:t>aterials.</w:t>
      </w:r>
    </w:p>
    <w:p w14:paraId="442572D0" w14:textId="77777777" w:rsidR="00BA115A" w:rsidRDefault="00BA115A" w:rsidP="00796F60">
      <w:pPr>
        <w:spacing w:after="240"/>
        <w:rPr>
          <w:rFonts w:cs="Arial"/>
          <w:sz w:val="20"/>
          <w:szCs w:val="20"/>
          <w:lang w:val="en-US"/>
        </w:rPr>
      </w:pPr>
    </w:p>
    <w:p w14:paraId="3DDB7F1C" w14:textId="7C181D35" w:rsidR="00D97706" w:rsidRPr="007F05D0" w:rsidRDefault="00D97706" w:rsidP="00796F60">
      <w:pPr>
        <w:spacing w:after="240"/>
        <w:rPr>
          <w:rFonts w:cs="Arial"/>
          <w:sz w:val="20"/>
          <w:szCs w:val="20"/>
          <w:lang w:val="en-US"/>
        </w:rPr>
      </w:pPr>
      <w:r w:rsidRPr="007F05D0">
        <w:rPr>
          <w:rFonts w:cs="Arial"/>
          <w:sz w:val="20"/>
          <w:szCs w:val="20"/>
          <w:lang w:val="en-US"/>
        </w:rPr>
        <w:t>The payment schedule of the Price is the following:</w:t>
      </w:r>
    </w:p>
    <w:p w14:paraId="55A453FE" w14:textId="4820E0B9" w:rsidR="00796F60" w:rsidRPr="007F05D0" w:rsidRDefault="00BA115A" w:rsidP="00796F60">
      <w:pPr>
        <w:pStyle w:val="ListParagraph"/>
        <w:numPr>
          <w:ilvl w:val="0"/>
          <w:numId w:val="37"/>
        </w:numPr>
        <w:spacing w:after="240" w:line="240" w:lineRule="auto"/>
        <w:ind w:left="568" w:hanging="284"/>
        <w:contextualSpacing w:val="0"/>
        <w:rPr>
          <w:rFonts w:cs="Arial"/>
          <w:sz w:val="20"/>
          <w:szCs w:val="20"/>
          <w:lang w:val="en-US"/>
        </w:rPr>
      </w:pPr>
      <w:r w:rsidRPr="00BA115A">
        <w:rPr>
          <w:rFonts w:cs="Arial"/>
          <w:sz w:val="20"/>
          <w:szCs w:val="20"/>
          <w:highlight w:val="lightGray"/>
          <w:lang w:val="en-US"/>
        </w:rPr>
        <w:t>CHF XXXXXX.-</w:t>
      </w:r>
      <w:r w:rsidR="00D97706" w:rsidRPr="007F05D0">
        <w:rPr>
          <w:rFonts w:cs="Arial"/>
          <w:sz w:val="20"/>
          <w:szCs w:val="20"/>
          <w:lang w:val="en-US"/>
        </w:rPr>
        <w:t xml:space="preserve">plus the corresponding overheads of </w:t>
      </w:r>
      <w:r w:rsidRPr="00BA115A">
        <w:rPr>
          <w:rFonts w:cs="Arial"/>
          <w:sz w:val="20"/>
          <w:szCs w:val="20"/>
          <w:highlight w:val="lightGray"/>
          <w:lang w:val="en-US"/>
        </w:rPr>
        <w:t>CHF XXXXXX.-</w:t>
      </w:r>
      <w:r>
        <w:rPr>
          <w:rFonts w:cs="Arial"/>
          <w:sz w:val="20"/>
          <w:szCs w:val="20"/>
          <w:lang w:val="en-US"/>
        </w:rPr>
        <w:t xml:space="preserve"> </w:t>
      </w:r>
      <w:r w:rsidR="00D97706" w:rsidRPr="007F05D0">
        <w:rPr>
          <w:rFonts w:cs="Arial"/>
          <w:sz w:val="20"/>
          <w:szCs w:val="20"/>
          <w:lang w:val="en-US"/>
        </w:rPr>
        <w:t>at the signature</w:t>
      </w:r>
      <w:r w:rsidR="00796F60" w:rsidRPr="007F05D0">
        <w:rPr>
          <w:rFonts w:cs="Arial"/>
          <w:sz w:val="20"/>
          <w:szCs w:val="20"/>
          <w:lang w:val="en-US"/>
        </w:rPr>
        <w:t xml:space="preserve"> </w:t>
      </w:r>
      <w:r w:rsidR="00D97706" w:rsidRPr="007F05D0">
        <w:rPr>
          <w:rFonts w:cs="Arial"/>
          <w:sz w:val="20"/>
          <w:szCs w:val="20"/>
          <w:lang w:val="en-US"/>
        </w:rPr>
        <w:t>of this Agreement by both Client and Consultant;</w:t>
      </w:r>
    </w:p>
    <w:p w14:paraId="26EA555B" w14:textId="3D5E87B6" w:rsidR="00796F60" w:rsidRPr="007F05D0" w:rsidRDefault="00796F60" w:rsidP="00796F60">
      <w:pPr>
        <w:pStyle w:val="ListParagraph"/>
        <w:numPr>
          <w:ilvl w:val="0"/>
          <w:numId w:val="37"/>
        </w:numPr>
        <w:ind w:left="567" w:hanging="283"/>
        <w:rPr>
          <w:rFonts w:cs="Arial"/>
          <w:sz w:val="20"/>
          <w:szCs w:val="20"/>
          <w:lang w:val="en-US"/>
        </w:rPr>
      </w:pPr>
      <w:r w:rsidRPr="1E0FE0A1">
        <w:rPr>
          <w:rFonts w:cs="Arial"/>
          <w:sz w:val="20"/>
          <w:szCs w:val="20"/>
          <w:lang w:val="en-US"/>
        </w:rPr>
        <w:t xml:space="preserve">The remaining </w:t>
      </w:r>
      <w:r w:rsidR="286E19F3" w:rsidRPr="1E0FE0A1">
        <w:rPr>
          <w:rFonts w:cs="Arial"/>
          <w:sz w:val="20"/>
          <w:szCs w:val="20"/>
          <w:highlight w:val="lightGray"/>
          <w:lang w:val="en-US"/>
        </w:rPr>
        <w:t>CHF XXXXXX.-</w:t>
      </w:r>
      <w:r w:rsidRPr="1E0FE0A1">
        <w:rPr>
          <w:rFonts w:cs="Arial"/>
          <w:color w:val="4F80BD"/>
          <w:sz w:val="20"/>
          <w:szCs w:val="20"/>
          <w:lang w:val="en-US"/>
        </w:rPr>
        <w:t xml:space="preserve"> </w:t>
      </w:r>
      <w:r w:rsidRPr="1E0FE0A1">
        <w:rPr>
          <w:rFonts w:cs="Arial"/>
          <w:sz w:val="20"/>
          <w:szCs w:val="20"/>
          <w:lang w:val="en-US"/>
        </w:rPr>
        <w:t xml:space="preserve">plus the corresponding overheads of </w:t>
      </w:r>
      <w:r w:rsidR="286E19F3" w:rsidRPr="1E0FE0A1">
        <w:rPr>
          <w:rFonts w:cs="Arial"/>
          <w:sz w:val="20"/>
          <w:szCs w:val="20"/>
          <w:highlight w:val="lightGray"/>
          <w:lang w:val="en-US"/>
        </w:rPr>
        <w:t>CHF XXXXXX.-</w:t>
      </w:r>
      <w:r w:rsidRPr="1E0FE0A1">
        <w:rPr>
          <w:rFonts w:cs="Arial"/>
          <w:color w:val="4F80BD"/>
          <w:sz w:val="20"/>
          <w:szCs w:val="20"/>
          <w:lang w:val="en-US"/>
        </w:rPr>
        <w:t xml:space="preserve"> </w:t>
      </w:r>
      <w:r w:rsidRPr="1E0FE0A1">
        <w:rPr>
          <w:rFonts w:cs="Arial"/>
          <w:sz w:val="20"/>
          <w:szCs w:val="20"/>
          <w:lang w:val="en-US"/>
        </w:rPr>
        <w:t xml:space="preserve">upon  </w:t>
      </w:r>
      <w:r w:rsidR="2D57C0CD" w:rsidRPr="1E0FE0A1">
        <w:rPr>
          <w:rFonts w:cs="Arial"/>
          <w:sz w:val="20"/>
          <w:szCs w:val="20"/>
          <w:lang w:val="en-US"/>
        </w:rPr>
        <w:t>completion</w:t>
      </w:r>
      <w:r w:rsidRPr="1E0FE0A1">
        <w:rPr>
          <w:rFonts w:cs="Arial"/>
          <w:sz w:val="20"/>
          <w:szCs w:val="20"/>
          <w:lang w:val="en-US"/>
        </w:rPr>
        <w:t xml:space="preserve"> of the </w:t>
      </w:r>
      <w:r w:rsidR="599082FC" w:rsidRPr="1E0FE0A1">
        <w:rPr>
          <w:rFonts w:cs="Arial"/>
          <w:sz w:val="20"/>
          <w:szCs w:val="20"/>
          <w:lang w:val="en-US"/>
        </w:rPr>
        <w:t xml:space="preserve">remaining </w:t>
      </w:r>
      <w:r w:rsidR="12AB5409" w:rsidRPr="1E0FE0A1">
        <w:rPr>
          <w:rFonts w:cs="Arial"/>
          <w:sz w:val="20"/>
          <w:szCs w:val="20"/>
          <w:lang w:val="en-US"/>
        </w:rPr>
        <w:t>Services</w:t>
      </w:r>
      <w:r w:rsidRPr="1E0FE0A1">
        <w:rPr>
          <w:rFonts w:cs="Arial"/>
          <w:sz w:val="20"/>
          <w:szCs w:val="20"/>
          <w:lang w:val="en-US"/>
        </w:rPr>
        <w:t>.</w:t>
      </w:r>
    </w:p>
    <w:p w14:paraId="6E363EAD" w14:textId="77777777" w:rsidR="00D97706" w:rsidRPr="007F05D0" w:rsidRDefault="00D97706" w:rsidP="00F1765C">
      <w:pPr>
        <w:rPr>
          <w:rFonts w:cs="Arial"/>
          <w:color w:val="4F81BD" w:themeColor="accent1"/>
          <w:sz w:val="20"/>
          <w:lang w:val="en-US"/>
        </w:rPr>
      </w:pPr>
    </w:p>
    <w:p w14:paraId="28B626AD" w14:textId="4BABF5F4" w:rsidR="004D12C9" w:rsidRDefault="0D73B8E6" w:rsidP="1E0FE0A1">
      <w:pPr>
        <w:rPr>
          <w:rFonts w:cs="Arial"/>
          <w:sz w:val="20"/>
          <w:szCs w:val="20"/>
          <w:lang w:val="en-US"/>
        </w:rPr>
      </w:pPr>
      <w:r w:rsidRPr="1E0FE0A1">
        <w:rPr>
          <w:rFonts w:cs="Arial"/>
          <w:sz w:val="20"/>
          <w:szCs w:val="20"/>
          <w:lang w:val="en-US"/>
        </w:rPr>
        <w:t xml:space="preserve">Consultant shall send invoices to Client by email at </w:t>
      </w:r>
      <w:r w:rsidR="286E19F3" w:rsidRPr="1E0FE0A1">
        <w:rPr>
          <w:rFonts w:cs="Arial"/>
          <w:sz w:val="20"/>
          <w:szCs w:val="20"/>
          <w:highlight w:val="lightGray"/>
          <w:lang w:val="en-US"/>
        </w:rPr>
        <w:t>[to be completed]</w:t>
      </w:r>
      <w:r w:rsidRPr="1E0FE0A1">
        <w:rPr>
          <w:rFonts w:cs="Arial"/>
          <w:sz w:val="20"/>
          <w:szCs w:val="20"/>
          <w:lang w:val="en-US"/>
        </w:rPr>
        <w:t xml:space="preserve"> according to</w:t>
      </w:r>
      <w:r w:rsidR="00796F60" w:rsidRPr="1E0FE0A1">
        <w:rPr>
          <w:rFonts w:cs="Arial"/>
          <w:sz w:val="20"/>
          <w:szCs w:val="20"/>
          <w:lang w:val="en-US"/>
        </w:rPr>
        <w:t xml:space="preserve"> </w:t>
      </w:r>
      <w:r w:rsidRPr="1E0FE0A1">
        <w:rPr>
          <w:rFonts w:cs="Arial"/>
          <w:sz w:val="20"/>
          <w:szCs w:val="20"/>
          <w:lang w:val="en-US"/>
        </w:rPr>
        <w:t>this schedule</w:t>
      </w:r>
      <w:r w:rsidR="00796F60" w:rsidRPr="1E0FE0A1">
        <w:rPr>
          <w:rFonts w:cs="Arial"/>
          <w:sz w:val="20"/>
          <w:szCs w:val="20"/>
          <w:lang w:val="en-US"/>
        </w:rPr>
        <w:t xml:space="preserve"> </w:t>
      </w:r>
      <w:r w:rsidRPr="1E0FE0A1">
        <w:rPr>
          <w:rFonts w:cs="Arial"/>
          <w:sz w:val="20"/>
          <w:szCs w:val="20"/>
          <w:lang w:val="en-US"/>
        </w:rPr>
        <w:t>and the payments shall be done by Client to Consultant</w:t>
      </w:r>
      <w:ins w:id="1" w:author="PERROD Boris" w:date="2025-03-26T09:36:00Z">
        <w:r w:rsidR="4FA91350" w:rsidRPr="1E0FE0A1">
          <w:rPr>
            <w:rFonts w:cs="Arial"/>
            <w:sz w:val="20"/>
            <w:szCs w:val="20"/>
            <w:lang w:val="en-US"/>
          </w:rPr>
          <w:t>,</w:t>
        </w:r>
      </w:ins>
      <w:r w:rsidRPr="1E0FE0A1">
        <w:rPr>
          <w:rFonts w:cs="Arial"/>
          <w:sz w:val="20"/>
          <w:szCs w:val="20"/>
          <w:lang w:val="en-US"/>
        </w:rPr>
        <w:t xml:space="preserve"> within 30 days of receipt</w:t>
      </w:r>
      <w:r w:rsidR="00796F60" w:rsidRPr="1E0FE0A1">
        <w:rPr>
          <w:rFonts w:cs="Arial"/>
          <w:sz w:val="20"/>
          <w:szCs w:val="20"/>
          <w:lang w:val="en-US"/>
        </w:rPr>
        <w:t xml:space="preserve"> </w:t>
      </w:r>
      <w:r w:rsidRPr="1E0FE0A1">
        <w:rPr>
          <w:rFonts w:cs="Arial"/>
          <w:sz w:val="20"/>
          <w:szCs w:val="20"/>
          <w:lang w:val="en-US"/>
        </w:rPr>
        <w:t>of the invoices</w:t>
      </w:r>
      <w:r w:rsidR="35F3394F" w:rsidRPr="1E0FE0A1">
        <w:rPr>
          <w:rFonts w:cs="Arial"/>
          <w:sz w:val="20"/>
          <w:szCs w:val="20"/>
          <w:lang w:val="en-US"/>
        </w:rPr>
        <w:t>, on the following bank account: ........................................................................</w:t>
      </w:r>
    </w:p>
    <w:p w14:paraId="0FE5D560" w14:textId="77777777" w:rsidR="00BA115A" w:rsidRDefault="00BA115A" w:rsidP="00D97706">
      <w:pPr>
        <w:rPr>
          <w:rFonts w:cs="Arial"/>
          <w:sz w:val="20"/>
          <w:lang w:val="en-US"/>
        </w:rPr>
      </w:pPr>
    </w:p>
    <w:p w14:paraId="58A3A6E4" w14:textId="77777777" w:rsidR="00BA115A" w:rsidRPr="00BA115A" w:rsidRDefault="00BA115A" w:rsidP="00D97706">
      <w:pPr>
        <w:rPr>
          <w:rFonts w:cs="Arial"/>
        </w:rPr>
      </w:pPr>
    </w:p>
    <w:p w14:paraId="0B19A11B" w14:textId="5E96C4F0" w:rsidR="00CF5711" w:rsidRPr="007F05D0" w:rsidRDefault="00EE79A8" w:rsidP="00CF5711">
      <w:pPr>
        <w:pStyle w:val="Heading1"/>
        <w:keepLines/>
        <w:rPr>
          <w:rFonts w:ascii="Arial" w:hAnsi="Arial" w:cs="Arial"/>
          <w:lang w:val="en-GB"/>
        </w:rPr>
      </w:pPr>
      <w:r>
        <w:rPr>
          <w:rFonts w:ascii="Arial" w:hAnsi="Arial" w:cs="Arial"/>
          <w:lang w:val="en-GB"/>
        </w:rPr>
        <w:t>M</w:t>
      </w:r>
      <w:r w:rsidR="00CF5711" w:rsidRPr="007F05D0">
        <w:rPr>
          <w:rFonts w:ascii="Arial" w:hAnsi="Arial" w:cs="Arial"/>
          <w:lang w:val="en-GB"/>
        </w:rPr>
        <w:t xml:space="preserve">iscellanious </w:t>
      </w:r>
      <w:r w:rsidR="0085249C" w:rsidRPr="007F05D0">
        <w:rPr>
          <w:rFonts w:ascii="Arial" w:hAnsi="Arial" w:cs="Arial"/>
          <w:lang w:val="en-GB"/>
        </w:rPr>
        <w:t xml:space="preserve"> </w:t>
      </w:r>
    </w:p>
    <w:p w14:paraId="71464F17" w14:textId="7A7B617A" w:rsidR="00CF5711" w:rsidRPr="007F05D0" w:rsidRDefault="00CF5711" w:rsidP="00CF5711">
      <w:pPr>
        <w:tabs>
          <w:tab w:val="left" w:pos="5103"/>
          <w:tab w:val="left" w:pos="6237"/>
        </w:tabs>
        <w:rPr>
          <w:rFonts w:cs="Arial"/>
          <w:sz w:val="20"/>
          <w:szCs w:val="20"/>
        </w:rPr>
      </w:pPr>
      <w:r w:rsidRPr="007F05D0">
        <w:rPr>
          <w:rFonts w:cs="Arial"/>
          <w:sz w:val="20"/>
          <w:szCs w:val="20"/>
        </w:rPr>
        <w:t>The Consultant’s General Conditions</w:t>
      </w:r>
      <w:r w:rsidR="0048023F" w:rsidRPr="007F05D0">
        <w:rPr>
          <w:rFonts w:cs="Arial"/>
          <w:sz w:val="20"/>
          <w:szCs w:val="20"/>
        </w:rPr>
        <w:t xml:space="preserve"> for Consultancy Projects</w:t>
      </w:r>
      <w:r w:rsidR="00BA115A">
        <w:rPr>
          <w:rFonts w:cs="Arial"/>
          <w:sz w:val="20"/>
          <w:szCs w:val="20"/>
        </w:rPr>
        <w:t xml:space="preserve"> (01.12.2024)</w:t>
      </w:r>
      <w:r w:rsidRPr="007F05D0">
        <w:rPr>
          <w:rFonts w:cs="Arial"/>
          <w:sz w:val="20"/>
          <w:szCs w:val="20"/>
        </w:rPr>
        <w:t xml:space="preserve"> annexed to this Agreement form an integral part of this Agreement</w:t>
      </w:r>
      <w:r w:rsidR="00CD5645" w:rsidRPr="007F05D0">
        <w:rPr>
          <w:rFonts w:cs="Arial"/>
          <w:sz w:val="20"/>
          <w:szCs w:val="20"/>
        </w:rPr>
        <w:t>.</w:t>
      </w:r>
    </w:p>
    <w:p w14:paraId="295A622A" w14:textId="3FD6D5D4" w:rsidR="00A136C8" w:rsidRPr="007F05D0" w:rsidRDefault="00A136C8" w:rsidP="008153CD">
      <w:pPr>
        <w:keepNext/>
        <w:keepLines/>
        <w:spacing w:after="240"/>
        <w:rPr>
          <w:rFonts w:cs="Arial"/>
          <w:sz w:val="20"/>
          <w:szCs w:val="20"/>
        </w:rPr>
      </w:pPr>
    </w:p>
    <w:tbl>
      <w:tblPr>
        <w:tblW w:w="100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6"/>
        <w:gridCol w:w="469"/>
        <w:gridCol w:w="4806"/>
      </w:tblGrid>
      <w:tr w:rsidR="009040CD" w:rsidRPr="007F05D0" w14:paraId="295A622E" w14:textId="77777777" w:rsidTr="00796F60">
        <w:trPr>
          <w:trHeight w:val="425"/>
        </w:trPr>
        <w:tc>
          <w:tcPr>
            <w:tcW w:w="4806" w:type="dxa"/>
            <w:vAlign w:val="center"/>
          </w:tcPr>
          <w:p w14:paraId="295A622B" w14:textId="77777777" w:rsidR="009040CD" w:rsidRPr="007F05D0" w:rsidRDefault="009040CD" w:rsidP="00A136C8">
            <w:pPr>
              <w:pStyle w:val="Titresansnumro"/>
              <w:keepLines/>
              <w:spacing w:before="0" w:after="0"/>
              <w:jc w:val="center"/>
              <w:rPr>
                <w:rFonts w:ascii="Arial" w:hAnsi="Arial" w:cs="Arial"/>
                <w:lang w:val="en-US"/>
              </w:rPr>
            </w:pPr>
            <w:r w:rsidRPr="007F05D0">
              <w:rPr>
                <w:rFonts w:ascii="Arial" w:hAnsi="Arial" w:cs="Arial"/>
                <w:lang w:val="en-US"/>
              </w:rPr>
              <w:t>Consultant</w:t>
            </w:r>
          </w:p>
        </w:tc>
        <w:tc>
          <w:tcPr>
            <w:tcW w:w="469" w:type="dxa"/>
          </w:tcPr>
          <w:p w14:paraId="295A622C" w14:textId="77777777" w:rsidR="009040CD" w:rsidRPr="007F05D0" w:rsidRDefault="009040CD" w:rsidP="00A136C8">
            <w:pPr>
              <w:pStyle w:val="Titresansnumro"/>
              <w:keepLines/>
              <w:rPr>
                <w:rFonts w:ascii="Arial" w:hAnsi="Arial" w:cs="Arial"/>
                <w:lang w:val="en-US"/>
              </w:rPr>
            </w:pPr>
          </w:p>
        </w:tc>
        <w:tc>
          <w:tcPr>
            <w:tcW w:w="4806" w:type="dxa"/>
            <w:vAlign w:val="center"/>
          </w:tcPr>
          <w:p w14:paraId="295A622D" w14:textId="77777777" w:rsidR="009040CD" w:rsidRPr="007F05D0" w:rsidRDefault="009040CD" w:rsidP="00A136C8">
            <w:pPr>
              <w:pStyle w:val="Titresansnumro"/>
              <w:keepLines/>
              <w:spacing w:before="0" w:after="0"/>
              <w:jc w:val="center"/>
              <w:rPr>
                <w:rFonts w:ascii="Arial" w:hAnsi="Arial" w:cs="Arial"/>
                <w:lang w:val="en-US"/>
              </w:rPr>
            </w:pPr>
            <w:r w:rsidRPr="007F05D0">
              <w:rPr>
                <w:rFonts w:ascii="Arial" w:hAnsi="Arial" w:cs="Arial"/>
                <w:lang w:val="en-US"/>
              </w:rPr>
              <w:t>Client</w:t>
            </w:r>
          </w:p>
        </w:tc>
      </w:tr>
      <w:tr w:rsidR="009040CD" w:rsidRPr="007F05D0" w14:paraId="295A6236" w14:textId="77777777" w:rsidTr="00796F60">
        <w:trPr>
          <w:trHeight w:val="683"/>
        </w:trPr>
        <w:tc>
          <w:tcPr>
            <w:tcW w:w="4806" w:type="dxa"/>
          </w:tcPr>
          <w:p w14:paraId="295A622F" w14:textId="44B1B959" w:rsidR="009040CD" w:rsidRPr="007F05D0" w:rsidRDefault="009040CD" w:rsidP="00A136C8">
            <w:pPr>
              <w:keepNext/>
              <w:keepLines/>
              <w:rPr>
                <w:rFonts w:cs="Arial"/>
                <w:sz w:val="20"/>
              </w:rPr>
            </w:pPr>
            <w:r w:rsidRPr="007F05D0">
              <w:rPr>
                <w:rFonts w:cs="Arial"/>
                <w:sz w:val="20"/>
              </w:rPr>
              <w:t>Read and approved on:</w:t>
            </w:r>
            <w:r w:rsidR="000B58E7" w:rsidRPr="007F05D0">
              <w:rPr>
                <w:rFonts w:cs="Arial"/>
                <w:i/>
                <w:color w:val="4F81BD" w:themeColor="accent1"/>
                <w:sz w:val="20"/>
              </w:rPr>
              <w:t xml:space="preserve"> </w:t>
            </w:r>
            <w:r w:rsidR="00796F60" w:rsidRPr="00BA115A">
              <w:rPr>
                <w:rFonts w:cs="Arial"/>
                <w:iCs/>
                <w:sz w:val="20"/>
                <w:highlight w:val="lightGray"/>
              </w:rPr>
              <w:t>[dd.mm.yyyy]</w:t>
            </w:r>
          </w:p>
          <w:p w14:paraId="295A6230" w14:textId="77777777" w:rsidR="009040CD" w:rsidRPr="007F05D0" w:rsidRDefault="009040CD" w:rsidP="00A136C8">
            <w:pPr>
              <w:keepNext/>
              <w:keepLines/>
              <w:rPr>
                <w:rFonts w:cs="Arial"/>
                <w:sz w:val="20"/>
              </w:rPr>
            </w:pPr>
          </w:p>
          <w:p w14:paraId="295A6231" w14:textId="77777777" w:rsidR="009040CD" w:rsidRPr="007F05D0" w:rsidRDefault="009040CD" w:rsidP="00A136C8">
            <w:pPr>
              <w:keepNext/>
              <w:keepLines/>
              <w:rPr>
                <w:rFonts w:cs="Arial"/>
                <w:sz w:val="20"/>
              </w:rPr>
            </w:pPr>
          </w:p>
        </w:tc>
        <w:tc>
          <w:tcPr>
            <w:tcW w:w="469" w:type="dxa"/>
          </w:tcPr>
          <w:p w14:paraId="295A6232" w14:textId="77777777" w:rsidR="009040CD" w:rsidRPr="007F05D0" w:rsidRDefault="009040CD" w:rsidP="00A136C8">
            <w:pPr>
              <w:keepNext/>
              <w:keepLines/>
              <w:rPr>
                <w:rFonts w:cs="Arial"/>
                <w:sz w:val="20"/>
              </w:rPr>
            </w:pPr>
          </w:p>
        </w:tc>
        <w:tc>
          <w:tcPr>
            <w:tcW w:w="4806" w:type="dxa"/>
          </w:tcPr>
          <w:p w14:paraId="2192E5C8" w14:textId="50BDACDE" w:rsidR="00CD5645" w:rsidRPr="007F05D0" w:rsidRDefault="00CD5645" w:rsidP="00CD5645">
            <w:pPr>
              <w:keepNext/>
              <w:keepLines/>
              <w:rPr>
                <w:rFonts w:cs="Arial"/>
                <w:sz w:val="20"/>
              </w:rPr>
            </w:pPr>
            <w:r w:rsidRPr="007F05D0">
              <w:rPr>
                <w:rFonts w:cs="Arial"/>
                <w:sz w:val="20"/>
              </w:rPr>
              <w:t xml:space="preserve">Read and approved on: </w:t>
            </w:r>
            <w:r w:rsidR="00BA115A" w:rsidRPr="00BA115A">
              <w:rPr>
                <w:rFonts w:cs="Arial"/>
                <w:iCs/>
                <w:sz w:val="20"/>
                <w:highlight w:val="lightGray"/>
              </w:rPr>
              <w:t>[dd.mm.yyyy]</w:t>
            </w:r>
          </w:p>
          <w:p w14:paraId="295A6234" w14:textId="77777777" w:rsidR="009040CD" w:rsidRPr="007F05D0" w:rsidRDefault="009040CD" w:rsidP="00A136C8">
            <w:pPr>
              <w:keepNext/>
              <w:keepLines/>
              <w:rPr>
                <w:rFonts w:cs="Arial"/>
                <w:sz w:val="20"/>
              </w:rPr>
            </w:pPr>
          </w:p>
          <w:p w14:paraId="295A6235" w14:textId="77777777" w:rsidR="009040CD" w:rsidRPr="007F05D0" w:rsidRDefault="009040CD" w:rsidP="00A136C8">
            <w:pPr>
              <w:keepNext/>
              <w:keepLines/>
              <w:rPr>
                <w:rFonts w:cs="Arial"/>
                <w:sz w:val="20"/>
              </w:rPr>
            </w:pPr>
          </w:p>
        </w:tc>
      </w:tr>
      <w:tr w:rsidR="009040CD" w:rsidRPr="007F05D0" w14:paraId="295A6242" w14:textId="77777777" w:rsidTr="00796F60">
        <w:trPr>
          <w:trHeight w:val="1367"/>
        </w:trPr>
        <w:tc>
          <w:tcPr>
            <w:tcW w:w="4806" w:type="dxa"/>
          </w:tcPr>
          <w:p w14:paraId="510FB43B" w14:textId="77777777" w:rsidR="00BA115A" w:rsidRPr="007F05D0" w:rsidRDefault="00CD5645" w:rsidP="00BA115A">
            <w:pPr>
              <w:keepNext/>
              <w:keepLines/>
              <w:rPr>
                <w:rFonts w:cs="Arial"/>
                <w:sz w:val="20"/>
              </w:rPr>
            </w:pPr>
            <w:r w:rsidRPr="007F05D0">
              <w:rPr>
                <w:rFonts w:cs="Arial"/>
                <w:sz w:val="20"/>
              </w:rPr>
              <w:t xml:space="preserve">Responsible Professor: </w:t>
            </w:r>
            <w:r w:rsidR="00BA115A" w:rsidRPr="00BA115A">
              <w:rPr>
                <w:rFonts w:cs="Arial"/>
                <w:iCs/>
                <w:sz w:val="20"/>
                <w:highlight w:val="lightGray"/>
              </w:rPr>
              <w:t>[First and last name]</w:t>
            </w:r>
          </w:p>
          <w:p w14:paraId="295A6239" w14:textId="4E304BE1" w:rsidR="009040CD" w:rsidRPr="007F05D0" w:rsidRDefault="009040CD" w:rsidP="00A136C8">
            <w:pPr>
              <w:keepNext/>
              <w:keepLines/>
              <w:rPr>
                <w:rFonts w:cs="Arial"/>
                <w:sz w:val="20"/>
              </w:rPr>
            </w:pPr>
          </w:p>
          <w:p w14:paraId="2DDBD393" w14:textId="65508A43" w:rsidR="00CD5645" w:rsidRPr="007F05D0" w:rsidRDefault="00CD5645" w:rsidP="00A136C8">
            <w:pPr>
              <w:keepNext/>
              <w:keepLines/>
              <w:rPr>
                <w:rFonts w:cs="Arial"/>
                <w:sz w:val="20"/>
              </w:rPr>
            </w:pPr>
          </w:p>
          <w:p w14:paraId="5DD520B4" w14:textId="2E4365E5" w:rsidR="00CD5645" w:rsidRPr="007F05D0" w:rsidRDefault="00CD5645" w:rsidP="00A136C8">
            <w:pPr>
              <w:keepNext/>
              <w:keepLines/>
              <w:rPr>
                <w:rFonts w:cs="Arial"/>
                <w:sz w:val="20"/>
              </w:rPr>
            </w:pPr>
            <w:r w:rsidRPr="007F05D0">
              <w:rPr>
                <w:rFonts w:cs="Arial"/>
                <w:sz w:val="20"/>
              </w:rPr>
              <w:t>Signature:</w:t>
            </w:r>
          </w:p>
          <w:p w14:paraId="295A623A" w14:textId="77777777" w:rsidR="009040CD" w:rsidRDefault="009040CD" w:rsidP="00A136C8">
            <w:pPr>
              <w:keepNext/>
              <w:keepLines/>
              <w:rPr>
                <w:rFonts w:cs="Arial"/>
                <w:sz w:val="20"/>
              </w:rPr>
            </w:pPr>
          </w:p>
          <w:p w14:paraId="74A76A43" w14:textId="77777777" w:rsidR="005626B2" w:rsidRDefault="005626B2" w:rsidP="00A136C8">
            <w:pPr>
              <w:keepNext/>
              <w:keepLines/>
              <w:rPr>
                <w:rFonts w:cs="Arial"/>
                <w:sz w:val="20"/>
              </w:rPr>
            </w:pPr>
          </w:p>
          <w:p w14:paraId="490649D5" w14:textId="77777777" w:rsidR="005626B2" w:rsidRDefault="005626B2" w:rsidP="00A136C8">
            <w:pPr>
              <w:keepNext/>
              <w:keepLines/>
              <w:rPr>
                <w:rFonts w:cs="Arial"/>
                <w:sz w:val="20"/>
              </w:rPr>
            </w:pPr>
          </w:p>
          <w:p w14:paraId="7C6848ED" w14:textId="77777777" w:rsidR="005626B2" w:rsidRDefault="005626B2" w:rsidP="00A136C8">
            <w:pPr>
              <w:keepNext/>
              <w:keepLines/>
              <w:rPr>
                <w:rFonts w:cs="Arial"/>
                <w:sz w:val="20"/>
              </w:rPr>
            </w:pPr>
          </w:p>
          <w:p w14:paraId="34263BAF" w14:textId="77777777" w:rsidR="005626B2" w:rsidRDefault="005626B2" w:rsidP="00A136C8">
            <w:pPr>
              <w:keepNext/>
              <w:keepLines/>
              <w:rPr>
                <w:rFonts w:cs="Arial"/>
                <w:sz w:val="20"/>
              </w:rPr>
            </w:pPr>
          </w:p>
          <w:p w14:paraId="022373B8" w14:textId="77777777" w:rsidR="005626B2" w:rsidRPr="007F05D0" w:rsidRDefault="005626B2" w:rsidP="00A136C8">
            <w:pPr>
              <w:keepNext/>
              <w:keepLines/>
              <w:rPr>
                <w:rFonts w:cs="Arial"/>
                <w:sz w:val="20"/>
              </w:rPr>
            </w:pPr>
          </w:p>
          <w:p w14:paraId="295A623B" w14:textId="77777777" w:rsidR="009040CD" w:rsidRPr="007F05D0" w:rsidRDefault="009040CD" w:rsidP="00A136C8">
            <w:pPr>
              <w:keepNext/>
              <w:keepLines/>
              <w:rPr>
                <w:rFonts w:cs="Arial"/>
                <w:sz w:val="20"/>
              </w:rPr>
            </w:pPr>
          </w:p>
        </w:tc>
        <w:tc>
          <w:tcPr>
            <w:tcW w:w="469" w:type="dxa"/>
          </w:tcPr>
          <w:p w14:paraId="295A623C" w14:textId="77777777" w:rsidR="009040CD" w:rsidRPr="007F05D0" w:rsidRDefault="009040CD" w:rsidP="00A136C8">
            <w:pPr>
              <w:keepNext/>
              <w:keepLines/>
              <w:rPr>
                <w:rFonts w:cs="Arial"/>
                <w:sz w:val="20"/>
              </w:rPr>
            </w:pPr>
          </w:p>
        </w:tc>
        <w:tc>
          <w:tcPr>
            <w:tcW w:w="4806" w:type="dxa"/>
          </w:tcPr>
          <w:p w14:paraId="48FDDE59" w14:textId="36E80214" w:rsidR="00CD5645" w:rsidRPr="007F05D0" w:rsidRDefault="00CD5645" w:rsidP="00CD5645">
            <w:pPr>
              <w:keepNext/>
              <w:keepLines/>
              <w:rPr>
                <w:rFonts w:cs="Arial"/>
                <w:sz w:val="20"/>
              </w:rPr>
            </w:pPr>
            <w:r w:rsidRPr="007F05D0">
              <w:rPr>
                <w:rFonts w:cs="Arial"/>
                <w:sz w:val="20"/>
              </w:rPr>
              <w:t xml:space="preserve">Responsible Person: </w:t>
            </w:r>
            <w:r w:rsidRPr="00BA115A">
              <w:rPr>
                <w:rFonts w:cs="Arial"/>
                <w:iCs/>
                <w:sz w:val="20"/>
                <w:highlight w:val="lightGray"/>
              </w:rPr>
              <w:t>[First and last name]</w:t>
            </w:r>
          </w:p>
          <w:p w14:paraId="4E47CBC1" w14:textId="77777777" w:rsidR="00CD5645" w:rsidRPr="007F05D0" w:rsidRDefault="00CD5645" w:rsidP="00CD5645">
            <w:pPr>
              <w:keepNext/>
              <w:keepLines/>
              <w:rPr>
                <w:rFonts w:cs="Arial"/>
                <w:sz w:val="20"/>
              </w:rPr>
            </w:pPr>
          </w:p>
          <w:p w14:paraId="336099A2" w14:textId="77777777" w:rsidR="00CD5645" w:rsidRPr="007F05D0" w:rsidRDefault="00CD5645" w:rsidP="00CD5645">
            <w:pPr>
              <w:keepNext/>
              <w:keepLines/>
              <w:rPr>
                <w:rFonts w:cs="Arial"/>
                <w:sz w:val="20"/>
              </w:rPr>
            </w:pPr>
          </w:p>
          <w:p w14:paraId="1BF2B29F" w14:textId="77777777" w:rsidR="00CD5645" w:rsidRPr="007F05D0" w:rsidRDefault="00CD5645" w:rsidP="00CD5645">
            <w:pPr>
              <w:keepNext/>
              <w:keepLines/>
              <w:rPr>
                <w:rFonts w:cs="Arial"/>
                <w:sz w:val="20"/>
              </w:rPr>
            </w:pPr>
            <w:r w:rsidRPr="007F05D0">
              <w:rPr>
                <w:rFonts w:cs="Arial"/>
                <w:sz w:val="20"/>
              </w:rPr>
              <w:t>Signature:</w:t>
            </w:r>
          </w:p>
          <w:p w14:paraId="295A6241" w14:textId="77777777" w:rsidR="009040CD" w:rsidRPr="007F05D0" w:rsidRDefault="009040CD" w:rsidP="00CD5645">
            <w:pPr>
              <w:keepNext/>
              <w:keepLines/>
              <w:rPr>
                <w:rFonts w:cs="Arial"/>
                <w:sz w:val="20"/>
              </w:rPr>
            </w:pPr>
          </w:p>
        </w:tc>
      </w:tr>
      <w:tr w:rsidR="009040CD" w:rsidRPr="007F05D0" w14:paraId="295A6246" w14:textId="77777777" w:rsidTr="00796F60">
        <w:trPr>
          <w:trHeight w:val="224"/>
        </w:trPr>
        <w:tc>
          <w:tcPr>
            <w:tcW w:w="4806" w:type="dxa"/>
          </w:tcPr>
          <w:p w14:paraId="295A6243" w14:textId="26A95B5C" w:rsidR="009040CD" w:rsidRPr="007F05D0" w:rsidRDefault="009040CD" w:rsidP="00A136C8">
            <w:pPr>
              <w:keepNext/>
              <w:keepLines/>
              <w:tabs>
                <w:tab w:val="left" w:pos="5103"/>
                <w:tab w:val="left" w:pos="6237"/>
              </w:tabs>
              <w:rPr>
                <w:rFonts w:cs="Arial"/>
                <w:i/>
                <w:sz w:val="20"/>
                <w:szCs w:val="20"/>
              </w:rPr>
            </w:pPr>
          </w:p>
        </w:tc>
        <w:tc>
          <w:tcPr>
            <w:tcW w:w="469" w:type="dxa"/>
          </w:tcPr>
          <w:p w14:paraId="295A6244" w14:textId="77777777" w:rsidR="009040CD" w:rsidRPr="007F05D0" w:rsidRDefault="009040CD" w:rsidP="00A136C8">
            <w:pPr>
              <w:keepNext/>
              <w:keepLines/>
              <w:rPr>
                <w:rFonts w:cs="Arial"/>
                <w:sz w:val="20"/>
              </w:rPr>
            </w:pPr>
          </w:p>
        </w:tc>
        <w:tc>
          <w:tcPr>
            <w:tcW w:w="4806" w:type="dxa"/>
          </w:tcPr>
          <w:p w14:paraId="295A6245" w14:textId="77777777" w:rsidR="009040CD" w:rsidRPr="007F05D0" w:rsidRDefault="009040CD" w:rsidP="00A136C8">
            <w:pPr>
              <w:keepNext/>
              <w:keepLines/>
              <w:rPr>
                <w:rFonts w:cs="Arial"/>
                <w:sz w:val="20"/>
              </w:rPr>
            </w:pPr>
          </w:p>
        </w:tc>
      </w:tr>
      <w:tr w:rsidR="009040CD" w:rsidRPr="007F05D0" w14:paraId="295A624D" w14:textId="77777777" w:rsidTr="00796F60">
        <w:trPr>
          <w:trHeight w:val="683"/>
        </w:trPr>
        <w:tc>
          <w:tcPr>
            <w:tcW w:w="4806" w:type="dxa"/>
          </w:tcPr>
          <w:p w14:paraId="295A6248" w14:textId="7BE2D6CD" w:rsidR="009040CD" w:rsidRPr="007F05D0" w:rsidRDefault="00CD5645" w:rsidP="00A136C8">
            <w:pPr>
              <w:keepNext/>
              <w:keepLines/>
              <w:rPr>
                <w:rFonts w:cs="Arial"/>
                <w:sz w:val="20"/>
              </w:rPr>
            </w:pPr>
            <w:r w:rsidRPr="007F05D0">
              <w:rPr>
                <w:rFonts w:cs="Arial"/>
                <w:sz w:val="20"/>
              </w:rPr>
              <w:t xml:space="preserve">Read and approved on: </w:t>
            </w:r>
            <w:r w:rsidR="005626B2" w:rsidRPr="00BA115A">
              <w:rPr>
                <w:rFonts w:cs="Arial"/>
                <w:iCs/>
                <w:sz w:val="20"/>
                <w:highlight w:val="lightGray"/>
              </w:rPr>
              <w:t>[dd.mm.yyyy]</w:t>
            </w:r>
          </w:p>
          <w:p w14:paraId="295A6249" w14:textId="77777777" w:rsidR="009040CD" w:rsidRPr="007F05D0" w:rsidRDefault="009040CD" w:rsidP="00A136C8">
            <w:pPr>
              <w:keepNext/>
              <w:keepLines/>
              <w:rPr>
                <w:rFonts w:cs="Arial"/>
                <w:sz w:val="20"/>
              </w:rPr>
            </w:pPr>
          </w:p>
        </w:tc>
        <w:tc>
          <w:tcPr>
            <w:tcW w:w="469" w:type="dxa"/>
          </w:tcPr>
          <w:p w14:paraId="295A624A" w14:textId="77777777" w:rsidR="009040CD" w:rsidRPr="007F05D0" w:rsidRDefault="009040CD" w:rsidP="00A136C8">
            <w:pPr>
              <w:keepNext/>
              <w:keepLines/>
              <w:rPr>
                <w:rFonts w:cs="Arial"/>
                <w:sz w:val="20"/>
              </w:rPr>
            </w:pPr>
          </w:p>
        </w:tc>
        <w:tc>
          <w:tcPr>
            <w:tcW w:w="4806" w:type="dxa"/>
          </w:tcPr>
          <w:p w14:paraId="295A624B" w14:textId="023B5FFB" w:rsidR="009040CD" w:rsidRPr="007F05D0" w:rsidRDefault="00CD5645" w:rsidP="00A136C8">
            <w:pPr>
              <w:keepNext/>
              <w:keepLines/>
              <w:rPr>
                <w:rFonts w:cs="Arial"/>
                <w:sz w:val="20"/>
              </w:rPr>
            </w:pPr>
            <w:r w:rsidRPr="007F05D0">
              <w:rPr>
                <w:rFonts w:cs="Arial"/>
                <w:sz w:val="20"/>
              </w:rPr>
              <w:t xml:space="preserve">Read and approved on: </w:t>
            </w:r>
            <w:r w:rsidR="005626B2" w:rsidRPr="00BA115A">
              <w:rPr>
                <w:rFonts w:cs="Arial"/>
                <w:iCs/>
                <w:sz w:val="20"/>
                <w:highlight w:val="lightGray"/>
              </w:rPr>
              <w:t>[dd.mm.yyyy]</w:t>
            </w:r>
          </w:p>
          <w:p w14:paraId="295A624C" w14:textId="77777777" w:rsidR="009040CD" w:rsidRPr="007F05D0" w:rsidRDefault="009040CD" w:rsidP="00A136C8">
            <w:pPr>
              <w:keepNext/>
              <w:keepLines/>
              <w:rPr>
                <w:rFonts w:cs="Arial"/>
                <w:sz w:val="20"/>
              </w:rPr>
            </w:pPr>
          </w:p>
        </w:tc>
      </w:tr>
      <w:tr w:rsidR="009040CD" w:rsidRPr="007F05D0" w14:paraId="295A6258" w14:textId="77777777" w:rsidTr="00796F60">
        <w:trPr>
          <w:trHeight w:val="2051"/>
        </w:trPr>
        <w:tc>
          <w:tcPr>
            <w:tcW w:w="4806" w:type="dxa"/>
          </w:tcPr>
          <w:p w14:paraId="0E6E4F4A" w14:textId="3901AF29" w:rsidR="00796F60" w:rsidRPr="007F05D0" w:rsidRDefault="00CD5645" w:rsidP="00796F60">
            <w:pPr>
              <w:tabs>
                <w:tab w:val="left" w:pos="2048"/>
              </w:tabs>
              <w:rPr>
                <w:rFonts w:cs="Arial"/>
                <w:color w:val="000000" w:themeColor="text1"/>
                <w:sz w:val="20"/>
                <w:lang w:val="en-US"/>
              </w:rPr>
            </w:pPr>
            <w:r w:rsidRPr="007F05D0">
              <w:rPr>
                <w:rFonts w:cs="Arial"/>
                <w:iCs/>
                <w:sz w:val="20"/>
                <w:lang w:val="en-US"/>
              </w:rPr>
              <w:t>UNIFR Responsible:</w:t>
            </w:r>
            <w:r w:rsidRPr="007F05D0">
              <w:rPr>
                <w:rFonts w:cs="Arial"/>
                <w:i/>
                <w:iCs/>
                <w:sz w:val="20"/>
                <w:lang w:val="en-US"/>
              </w:rPr>
              <w:t xml:space="preserve"> </w:t>
            </w:r>
            <w:r w:rsidR="00796F60" w:rsidRPr="007F05D0">
              <w:rPr>
                <w:rFonts w:cs="Arial"/>
                <w:color w:val="000000" w:themeColor="text1"/>
                <w:sz w:val="20"/>
                <w:lang w:val="en-US"/>
              </w:rPr>
              <w:t>Prof. Katharina Fromm - Rector</w:t>
            </w:r>
          </w:p>
          <w:p w14:paraId="295A624F" w14:textId="21B4335C" w:rsidR="009040CD" w:rsidRPr="007F05D0" w:rsidRDefault="009040CD" w:rsidP="00A136C8">
            <w:pPr>
              <w:keepNext/>
              <w:keepLines/>
              <w:rPr>
                <w:rFonts w:cs="Arial"/>
                <w:color w:val="4F81BD" w:themeColor="accent1"/>
                <w:sz w:val="20"/>
                <w:lang w:val="en-US"/>
              </w:rPr>
            </w:pPr>
          </w:p>
          <w:p w14:paraId="192322B2" w14:textId="73F6CB12" w:rsidR="00CD5645" w:rsidRDefault="00CD5645" w:rsidP="00A136C8">
            <w:pPr>
              <w:keepNext/>
              <w:keepLines/>
              <w:rPr>
                <w:rFonts w:cs="Arial"/>
                <w:sz w:val="20"/>
                <w:lang w:val="en-US"/>
              </w:rPr>
            </w:pPr>
          </w:p>
          <w:p w14:paraId="295A6251" w14:textId="10A98E11" w:rsidR="009040CD" w:rsidRPr="007F05D0" w:rsidRDefault="00CD5645" w:rsidP="00A136C8">
            <w:pPr>
              <w:keepNext/>
              <w:keepLines/>
              <w:rPr>
                <w:rFonts w:cs="Arial"/>
                <w:sz w:val="20"/>
                <w:lang w:val="en-US"/>
              </w:rPr>
            </w:pPr>
            <w:r w:rsidRPr="007F05D0">
              <w:rPr>
                <w:rFonts w:cs="Arial"/>
                <w:sz w:val="20"/>
                <w:lang w:val="en-US"/>
              </w:rPr>
              <w:t>Signature:</w:t>
            </w:r>
          </w:p>
          <w:p w14:paraId="295A6252" w14:textId="77777777" w:rsidR="009040CD" w:rsidRPr="007F05D0" w:rsidRDefault="009040CD" w:rsidP="00A136C8">
            <w:pPr>
              <w:keepNext/>
              <w:keepLines/>
              <w:rPr>
                <w:rFonts w:cs="Arial"/>
                <w:sz w:val="20"/>
              </w:rPr>
            </w:pPr>
          </w:p>
        </w:tc>
        <w:tc>
          <w:tcPr>
            <w:tcW w:w="469" w:type="dxa"/>
          </w:tcPr>
          <w:p w14:paraId="295A6253" w14:textId="77777777" w:rsidR="009040CD" w:rsidRPr="007F05D0" w:rsidRDefault="009040CD" w:rsidP="00A136C8">
            <w:pPr>
              <w:keepNext/>
              <w:keepLines/>
              <w:rPr>
                <w:rFonts w:cs="Arial"/>
                <w:sz w:val="20"/>
              </w:rPr>
            </w:pPr>
          </w:p>
        </w:tc>
        <w:tc>
          <w:tcPr>
            <w:tcW w:w="4806" w:type="dxa"/>
          </w:tcPr>
          <w:p w14:paraId="4294E3C5" w14:textId="77777777" w:rsidR="005626B2" w:rsidRPr="007F05D0" w:rsidRDefault="00CD5645" w:rsidP="005626B2">
            <w:pPr>
              <w:keepNext/>
              <w:keepLines/>
              <w:rPr>
                <w:rFonts w:cs="Arial"/>
                <w:sz w:val="20"/>
              </w:rPr>
            </w:pPr>
            <w:r w:rsidRPr="007F05D0">
              <w:rPr>
                <w:rFonts w:cs="Arial"/>
                <w:sz w:val="20"/>
              </w:rPr>
              <w:t xml:space="preserve">Responsible Person: </w:t>
            </w:r>
            <w:r w:rsidR="005626B2" w:rsidRPr="00BA115A">
              <w:rPr>
                <w:rFonts w:cs="Arial"/>
                <w:iCs/>
                <w:sz w:val="20"/>
                <w:highlight w:val="lightGray"/>
              </w:rPr>
              <w:t>[First and last name]</w:t>
            </w:r>
          </w:p>
          <w:p w14:paraId="4B65D743" w14:textId="64F2C9AA" w:rsidR="00CD5645" w:rsidRPr="007F05D0" w:rsidRDefault="00CD5645" w:rsidP="00CD5645">
            <w:pPr>
              <w:keepNext/>
              <w:keepLines/>
              <w:rPr>
                <w:rFonts w:cs="Arial"/>
                <w:sz w:val="20"/>
              </w:rPr>
            </w:pPr>
          </w:p>
          <w:p w14:paraId="1D00064D" w14:textId="77777777" w:rsidR="00CD5645" w:rsidRPr="007F05D0" w:rsidRDefault="00CD5645" w:rsidP="00CD5645">
            <w:pPr>
              <w:keepNext/>
              <w:keepLines/>
              <w:rPr>
                <w:rFonts w:cs="Arial"/>
                <w:sz w:val="20"/>
              </w:rPr>
            </w:pPr>
          </w:p>
          <w:p w14:paraId="4FAC299A" w14:textId="77777777" w:rsidR="00CD5645" w:rsidRPr="007F05D0" w:rsidRDefault="00CD5645" w:rsidP="00CD5645">
            <w:pPr>
              <w:keepNext/>
              <w:keepLines/>
              <w:rPr>
                <w:rFonts w:cs="Arial"/>
                <w:sz w:val="20"/>
              </w:rPr>
            </w:pPr>
            <w:r w:rsidRPr="007F05D0">
              <w:rPr>
                <w:rFonts w:cs="Arial"/>
                <w:sz w:val="20"/>
              </w:rPr>
              <w:t>Signature:</w:t>
            </w:r>
          </w:p>
          <w:p w14:paraId="295A6255" w14:textId="77777777" w:rsidR="009040CD" w:rsidRDefault="009040CD" w:rsidP="00A136C8">
            <w:pPr>
              <w:keepNext/>
              <w:keepLines/>
              <w:rPr>
                <w:rFonts w:cs="Arial"/>
                <w:sz w:val="20"/>
              </w:rPr>
            </w:pPr>
          </w:p>
          <w:p w14:paraId="4EB99ABC" w14:textId="77777777" w:rsidR="005626B2" w:rsidRDefault="005626B2" w:rsidP="00A136C8">
            <w:pPr>
              <w:keepNext/>
              <w:keepLines/>
              <w:rPr>
                <w:rFonts w:cs="Arial"/>
                <w:sz w:val="20"/>
              </w:rPr>
            </w:pPr>
          </w:p>
          <w:p w14:paraId="2808DCAA" w14:textId="77777777" w:rsidR="005626B2" w:rsidRDefault="005626B2" w:rsidP="00A136C8">
            <w:pPr>
              <w:keepNext/>
              <w:keepLines/>
              <w:rPr>
                <w:rFonts w:cs="Arial"/>
                <w:sz w:val="20"/>
              </w:rPr>
            </w:pPr>
          </w:p>
          <w:p w14:paraId="1460FFB7" w14:textId="77777777" w:rsidR="005626B2" w:rsidRDefault="005626B2" w:rsidP="00A136C8">
            <w:pPr>
              <w:keepNext/>
              <w:keepLines/>
              <w:rPr>
                <w:rFonts w:cs="Arial"/>
                <w:sz w:val="20"/>
              </w:rPr>
            </w:pPr>
          </w:p>
          <w:p w14:paraId="56DEEDE2" w14:textId="77777777" w:rsidR="005626B2" w:rsidRPr="007F05D0" w:rsidRDefault="005626B2" w:rsidP="00A136C8">
            <w:pPr>
              <w:keepNext/>
              <w:keepLines/>
              <w:rPr>
                <w:rFonts w:cs="Arial"/>
                <w:sz w:val="20"/>
              </w:rPr>
            </w:pPr>
          </w:p>
          <w:p w14:paraId="295A6256" w14:textId="77777777" w:rsidR="009040CD" w:rsidRPr="007F05D0" w:rsidRDefault="009040CD" w:rsidP="00A136C8">
            <w:pPr>
              <w:keepNext/>
              <w:keepLines/>
              <w:rPr>
                <w:rFonts w:cs="Arial"/>
                <w:sz w:val="20"/>
              </w:rPr>
            </w:pPr>
          </w:p>
          <w:p w14:paraId="295A6257" w14:textId="77777777" w:rsidR="009040CD" w:rsidRPr="007F05D0" w:rsidRDefault="009040CD" w:rsidP="00A136C8">
            <w:pPr>
              <w:keepNext/>
              <w:keepLines/>
              <w:rPr>
                <w:rFonts w:cs="Arial"/>
                <w:sz w:val="20"/>
              </w:rPr>
            </w:pPr>
          </w:p>
        </w:tc>
      </w:tr>
    </w:tbl>
    <w:p w14:paraId="295A6259" w14:textId="317EF3CA" w:rsidR="004615AC" w:rsidRPr="007F05D0" w:rsidRDefault="004615AC" w:rsidP="00A955D1">
      <w:pPr>
        <w:tabs>
          <w:tab w:val="left" w:pos="5103"/>
          <w:tab w:val="left" w:pos="6237"/>
        </w:tabs>
        <w:rPr>
          <w:rFonts w:cs="Arial"/>
          <w:b/>
          <w:sz w:val="20"/>
          <w:szCs w:val="20"/>
          <w:u w:val="single"/>
          <w:lang w:val="en-US"/>
        </w:rPr>
      </w:pPr>
    </w:p>
    <w:p w14:paraId="295A625A" w14:textId="77777777" w:rsidR="00C00E9B" w:rsidRPr="007F05D0" w:rsidRDefault="00C00E9B" w:rsidP="0014402D">
      <w:pPr>
        <w:keepNext/>
        <w:tabs>
          <w:tab w:val="left" w:pos="5117"/>
        </w:tabs>
        <w:spacing w:after="240"/>
        <w:rPr>
          <w:rFonts w:cs="Arial"/>
          <w:b/>
          <w:szCs w:val="20"/>
          <w:lang w:val="en-US"/>
        </w:rPr>
      </w:pPr>
    </w:p>
    <w:p w14:paraId="295A625B" w14:textId="77777777" w:rsidR="0088271F" w:rsidRPr="007F05D0" w:rsidRDefault="0088271F" w:rsidP="0014402D">
      <w:pPr>
        <w:keepNext/>
        <w:tabs>
          <w:tab w:val="left" w:pos="5117"/>
        </w:tabs>
        <w:spacing w:after="240"/>
        <w:rPr>
          <w:rFonts w:cs="Arial"/>
          <w:b/>
          <w:szCs w:val="20"/>
          <w:lang w:val="en-US"/>
        </w:rPr>
        <w:sectPr w:rsidR="0088271F" w:rsidRPr="007F05D0" w:rsidSect="00EE79A8">
          <w:pgSz w:w="11906" w:h="16838" w:code="9"/>
          <w:pgMar w:top="2410" w:right="1134" w:bottom="1134" w:left="1134" w:header="329" w:footer="567" w:gutter="0"/>
          <w:cols w:space="475"/>
          <w:noEndnote/>
          <w:docGrid w:linePitch="326"/>
        </w:sectPr>
      </w:pPr>
    </w:p>
    <w:p w14:paraId="49374702" w14:textId="0D881A3D" w:rsidR="00086F4D" w:rsidRDefault="00086F4D" w:rsidP="00086F4D">
      <w:pPr>
        <w:rPr>
          <w:rFonts w:cs="Arial"/>
          <w:b/>
          <w:sz w:val="14"/>
          <w:szCs w:val="14"/>
        </w:rPr>
      </w:pPr>
      <w:r w:rsidRPr="007F05D0">
        <w:rPr>
          <w:rFonts w:cs="Arial"/>
          <w:b/>
          <w:sz w:val="14"/>
          <w:szCs w:val="14"/>
        </w:rPr>
        <w:t>General Conditions for Consultancy Projects</w:t>
      </w:r>
      <w:r>
        <w:rPr>
          <w:rFonts w:cs="Arial"/>
          <w:b/>
          <w:sz w:val="14"/>
          <w:szCs w:val="14"/>
        </w:rPr>
        <w:t xml:space="preserve"> </w:t>
      </w:r>
      <w:r w:rsidRPr="007F05D0">
        <w:rPr>
          <w:rFonts w:cs="Arial"/>
          <w:b/>
          <w:sz w:val="14"/>
          <w:szCs w:val="14"/>
        </w:rPr>
        <w:t>01.</w:t>
      </w:r>
      <w:r>
        <w:rPr>
          <w:rFonts w:cs="Arial"/>
          <w:b/>
          <w:sz w:val="14"/>
          <w:szCs w:val="14"/>
        </w:rPr>
        <w:t>12</w:t>
      </w:r>
      <w:r w:rsidRPr="007F05D0">
        <w:rPr>
          <w:rFonts w:cs="Arial"/>
          <w:b/>
          <w:sz w:val="14"/>
          <w:szCs w:val="14"/>
        </w:rPr>
        <w:t>.2024</w:t>
      </w:r>
    </w:p>
    <w:p w14:paraId="295A625C" w14:textId="7D3C7341" w:rsidR="0088271F" w:rsidRPr="007F05D0" w:rsidRDefault="00CD5645" w:rsidP="00086F4D">
      <w:pPr>
        <w:tabs>
          <w:tab w:val="left" w:pos="5117"/>
        </w:tabs>
        <w:spacing w:after="60"/>
        <w:rPr>
          <w:rFonts w:cs="Arial"/>
          <w:b/>
          <w:sz w:val="14"/>
          <w:szCs w:val="14"/>
          <w:lang w:val="en-US"/>
        </w:rPr>
      </w:pPr>
      <w:r w:rsidRPr="007F05D0">
        <w:rPr>
          <w:rFonts w:cs="Arial"/>
          <w:b/>
          <w:sz w:val="14"/>
          <w:szCs w:val="14"/>
          <w:lang w:val="en-US"/>
        </w:rPr>
        <w:t xml:space="preserve">UNIFR University of </w:t>
      </w:r>
      <w:r w:rsidR="00F1765C" w:rsidRPr="007F05D0">
        <w:rPr>
          <w:rFonts w:cs="Arial"/>
          <w:b/>
          <w:sz w:val="14"/>
          <w:szCs w:val="14"/>
          <w:lang w:val="en-US"/>
        </w:rPr>
        <w:t>F</w:t>
      </w:r>
      <w:r w:rsidRPr="007F05D0">
        <w:rPr>
          <w:rFonts w:cs="Arial"/>
          <w:b/>
          <w:sz w:val="14"/>
          <w:szCs w:val="14"/>
          <w:lang w:val="en-US"/>
        </w:rPr>
        <w:t>ribourg, Switzerland</w:t>
      </w:r>
    </w:p>
    <w:p w14:paraId="2A6624C0" w14:textId="77777777" w:rsidR="00086F4D" w:rsidRPr="00086F4D" w:rsidRDefault="00086F4D" w:rsidP="00086F4D">
      <w:pPr>
        <w:spacing w:beforeLines="60" w:before="144" w:line="200" w:lineRule="atLeast"/>
        <w:rPr>
          <w:rFonts w:cs="Arial"/>
          <w:sz w:val="14"/>
          <w:szCs w:val="14"/>
          <w:lang w:val="en-US"/>
        </w:rPr>
      </w:pPr>
      <w:r w:rsidRPr="00086F4D">
        <w:rPr>
          <w:rFonts w:cs="Arial"/>
          <w:sz w:val="14"/>
          <w:szCs w:val="14"/>
          <w:highlight w:val="green"/>
        </w:rPr>
        <w:t xml:space="preserve">It is important to </w:t>
      </w:r>
      <w:r w:rsidRPr="00086F4D">
        <w:rPr>
          <w:sz w:val="14"/>
          <w:szCs w:val="14"/>
          <w:highlight w:val="green"/>
        </w:rPr>
        <w:t>keep the bold</w:t>
      </w:r>
      <w:r w:rsidRPr="00086F4D">
        <w:rPr>
          <w:rFonts w:cs="Arial"/>
          <w:sz w:val="14"/>
          <w:szCs w:val="14"/>
          <w:highlight w:val="green"/>
        </w:rPr>
        <w:t xml:space="preserve"> </w:t>
      </w:r>
      <w:r w:rsidRPr="00086F4D">
        <w:rPr>
          <w:sz w:val="14"/>
          <w:szCs w:val="14"/>
          <w:highlight w:val="green"/>
        </w:rPr>
        <w:t xml:space="preserve">formatted </w:t>
      </w:r>
      <w:r w:rsidRPr="00086F4D">
        <w:rPr>
          <w:rFonts w:cs="Arial"/>
          <w:sz w:val="14"/>
          <w:szCs w:val="14"/>
          <w:highlight w:val="green"/>
        </w:rPr>
        <w:t>clauses</w:t>
      </w:r>
      <w:r w:rsidRPr="00086F4D">
        <w:rPr>
          <w:sz w:val="14"/>
          <w:szCs w:val="14"/>
          <w:highlight w:val="green"/>
        </w:rPr>
        <w:t xml:space="preserve"> </w:t>
      </w:r>
      <w:r w:rsidRPr="00086F4D">
        <w:rPr>
          <w:rFonts w:cs="Arial"/>
          <w:sz w:val="14"/>
          <w:szCs w:val="14"/>
          <w:highlight w:val="green"/>
        </w:rPr>
        <w:t xml:space="preserve">in bold </w:t>
      </w:r>
      <w:r w:rsidRPr="00086F4D">
        <w:rPr>
          <w:sz w:val="14"/>
          <w:szCs w:val="14"/>
          <w:highlight w:val="green"/>
        </w:rPr>
        <w:t>to keep them</w:t>
      </w:r>
      <w:r w:rsidRPr="00086F4D">
        <w:rPr>
          <w:rFonts w:cs="Arial"/>
          <w:sz w:val="14"/>
          <w:szCs w:val="14"/>
          <w:highlight w:val="green"/>
        </w:rPr>
        <w:t xml:space="preserve"> valid.</w:t>
      </w:r>
    </w:p>
    <w:p w14:paraId="295A625E" w14:textId="77777777" w:rsidR="00C00E9B" w:rsidRPr="007F05D0" w:rsidRDefault="0088271F" w:rsidP="00103D01">
      <w:pPr>
        <w:tabs>
          <w:tab w:val="left" w:pos="5117"/>
        </w:tabs>
        <w:spacing w:before="240" w:after="60"/>
        <w:rPr>
          <w:rFonts w:cs="Arial"/>
          <w:sz w:val="14"/>
          <w:szCs w:val="14"/>
          <w:lang w:val="en-US"/>
        </w:rPr>
      </w:pPr>
      <w:r w:rsidRPr="007F05D0">
        <w:rPr>
          <w:rFonts w:cs="Arial"/>
          <w:b/>
          <w:sz w:val="14"/>
          <w:szCs w:val="14"/>
          <w:lang w:val="en-US"/>
        </w:rPr>
        <w:t>Introductio</w:t>
      </w:r>
      <w:r w:rsidR="00103D01" w:rsidRPr="007F05D0">
        <w:rPr>
          <w:rFonts w:cs="Arial"/>
          <w:b/>
          <w:sz w:val="14"/>
          <w:szCs w:val="14"/>
          <w:lang w:val="en-US"/>
        </w:rPr>
        <w:t>n</w:t>
      </w:r>
    </w:p>
    <w:p w14:paraId="295A625F" w14:textId="77777777" w:rsidR="004C01BB" w:rsidRPr="005626B2" w:rsidRDefault="004C01BB" w:rsidP="005626B2">
      <w:pPr>
        <w:spacing w:before="60" w:line="200" w:lineRule="atLeast"/>
        <w:rPr>
          <w:rFonts w:cs="Arial"/>
          <w:sz w:val="14"/>
          <w:szCs w:val="14"/>
        </w:rPr>
      </w:pPr>
      <w:r w:rsidRPr="005626B2">
        <w:rPr>
          <w:rFonts w:cs="Arial"/>
          <w:sz w:val="14"/>
          <w:szCs w:val="14"/>
        </w:rPr>
        <w:t xml:space="preserve">These general conditions for consultancy projects (including this introduction) form an integral part of the </w:t>
      </w:r>
      <w:r w:rsidR="00AB6FC5" w:rsidRPr="005626B2">
        <w:rPr>
          <w:rFonts w:cs="Arial"/>
          <w:sz w:val="14"/>
          <w:szCs w:val="14"/>
        </w:rPr>
        <w:t>C</w:t>
      </w:r>
      <w:r w:rsidRPr="005626B2">
        <w:rPr>
          <w:rFonts w:cs="Arial"/>
          <w:sz w:val="14"/>
          <w:szCs w:val="14"/>
        </w:rPr>
        <w:t xml:space="preserve">onsultancy </w:t>
      </w:r>
      <w:r w:rsidR="00AB6FC5" w:rsidRPr="005626B2">
        <w:rPr>
          <w:rFonts w:cs="Arial"/>
          <w:sz w:val="14"/>
          <w:szCs w:val="14"/>
        </w:rPr>
        <w:t>A</w:t>
      </w:r>
      <w:r w:rsidRPr="005626B2">
        <w:rPr>
          <w:rFonts w:cs="Arial"/>
          <w:sz w:val="14"/>
          <w:szCs w:val="14"/>
        </w:rPr>
        <w:t xml:space="preserve">greement to which they are annexed. In the event of any conflict or inconsistency between the terms of these </w:t>
      </w:r>
      <w:r w:rsidR="00AB6FC5" w:rsidRPr="005626B2">
        <w:rPr>
          <w:rFonts w:cs="Arial"/>
          <w:sz w:val="14"/>
          <w:szCs w:val="14"/>
        </w:rPr>
        <w:t>G</w:t>
      </w:r>
      <w:r w:rsidRPr="005626B2">
        <w:rPr>
          <w:rFonts w:cs="Arial"/>
          <w:sz w:val="14"/>
          <w:szCs w:val="14"/>
        </w:rPr>
        <w:t xml:space="preserve">eneral </w:t>
      </w:r>
      <w:r w:rsidR="00AB6FC5" w:rsidRPr="005626B2">
        <w:rPr>
          <w:rFonts w:cs="Arial"/>
          <w:sz w:val="14"/>
          <w:szCs w:val="14"/>
        </w:rPr>
        <w:t>C</w:t>
      </w:r>
      <w:r w:rsidRPr="005626B2">
        <w:rPr>
          <w:rFonts w:cs="Arial"/>
          <w:sz w:val="14"/>
          <w:szCs w:val="14"/>
        </w:rPr>
        <w:t xml:space="preserve">onditions and the other provisions of the </w:t>
      </w:r>
      <w:r w:rsidR="00AB6FC5" w:rsidRPr="005626B2">
        <w:rPr>
          <w:rFonts w:cs="Arial"/>
          <w:sz w:val="14"/>
          <w:szCs w:val="14"/>
        </w:rPr>
        <w:t>C</w:t>
      </w:r>
      <w:r w:rsidRPr="005626B2">
        <w:rPr>
          <w:rFonts w:cs="Arial"/>
          <w:sz w:val="14"/>
          <w:szCs w:val="14"/>
        </w:rPr>
        <w:t xml:space="preserve">onsultancy </w:t>
      </w:r>
      <w:r w:rsidR="00AB6FC5" w:rsidRPr="005626B2">
        <w:rPr>
          <w:rFonts w:cs="Arial"/>
          <w:sz w:val="14"/>
          <w:szCs w:val="14"/>
        </w:rPr>
        <w:t>A</w:t>
      </w:r>
      <w:r w:rsidRPr="005626B2">
        <w:rPr>
          <w:rFonts w:cs="Arial"/>
          <w:sz w:val="14"/>
          <w:szCs w:val="14"/>
        </w:rPr>
        <w:t xml:space="preserve">greement, the other provisions of the </w:t>
      </w:r>
      <w:r w:rsidR="00AB6FC5" w:rsidRPr="005626B2">
        <w:rPr>
          <w:rFonts w:cs="Arial"/>
          <w:sz w:val="14"/>
          <w:szCs w:val="14"/>
        </w:rPr>
        <w:t>C</w:t>
      </w:r>
      <w:r w:rsidRPr="005626B2">
        <w:rPr>
          <w:rFonts w:cs="Arial"/>
          <w:sz w:val="14"/>
          <w:szCs w:val="14"/>
        </w:rPr>
        <w:t xml:space="preserve">onsultancy </w:t>
      </w:r>
      <w:r w:rsidR="00AB6FC5" w:rsidRPr="005626B2">
        <w:rPr>
          <w:rFonts w:cs="Arial"/>
          <w:sz w:val="14"/>
          <w:szCs w:val="14"/>
        </w:rPr>
        <w:t>A</w:t>
      </w:r>
      <w:r w:rsidRPr="005626B2">
        <w:rPr>
          <w:rFonts w:cs="Arial"/>
          <w:sz w:val="14"/>
          <w:szCs w:val="14"/>
        </w:rPr>
        <w:t>greement shall prevail.</w:t>
      </w:r>
    </w:p>
    <w:p w14:paraId="295A6260" w14:textId="4BCC38CF" w:rsidR="00C00E9B" w:rsidRPr="007F05D0" w:rsidRDefault="004C01BB" w:rsidP="00481AD1">
      <w:pPr>
        <w:spacing w:before="60" w:line="200" w:lineRule="atLeast"/>
        <w:rPr>
          <w:rFonts w:cs="Arial"/>
          <w:sz w:val="14"/>
          <w:szCs w:val="14"/>
        </w:rPr>
      </w:pPr>
      <w:r w:rsidRPr="007F05D0">
        <w:rPr>
          <w:rFonts w:cs="Arial"/>
          <w:sz w:val="14"/>
          <w:szCs w:val="14"/>
        </w:rPr>
        <w:t xml:space="preserve">No other terms or conditions (including without limitation any conditions of the Client) shall apply to the </w:t>
      </w:r>
      <w:r w:rsidR="009F3E01" w:rsidRPr="007F05D0">
        <w:rPr>
          <w:rFonts w:cs="Arial"/>
          <w:sz w:val="14"/>
          <w:szCs w:val="14"/>
        </w:rPr>
        <w:t>C</w:t>
      </w:r>
      <w:r w:rsidRPr="007F05D0">
        <w:rPr>
          <w:rFonts w:cs="Arial"/>
          <w:sz w:val="14"/>
          <w:szCs w:val="14"/>
        </w:rPr>
        <w:t xml:space="preserve">onsultancy </w:t>
      </w:r>
      <w:r w:rsidR="00AB6FC5" w:rsidRPr="007F05D0">
        <w:rPr>
          <w:rFonts w:cs="Arial"/>
          <w:sz w:val="14"/>
          <w:szCs w:val="14"/>
        </w:rPr>
        <w:t>P</w:t>
      </w:r>
      <w:r w:rsidRPr="007F05D0">
        <w:rPr>
          <w:rFonts w:cs="Arial"/>
          <w:sz w:val="14"/>
          <w:szCs w:val="14"/>
        </w:rPr>
        <w:t xml:space="preserve">roject to which </w:t>
      </w:r>
      <w:r w:rsidR="00D56F8B" w:rsidRPr="007F05D0">
        <w:rPr>
          <w:rFonts w:cs="Arial"/>
          <w:sz w:val="14"/>
          <w:szCs w:val="14"/>
        </w:rPr>
        <w:t xml:space="preserve">the Consultancy </w:t>
      </w:r>
      <w:r w:rsidRPr="007F05D0">
        <w:rPr>
          <w:rFonts w:cs="Arial"/>
          <w:sz w:val="14"/>
          <w:szCs w:val="14"/>
        </w:rPr>
        <w:t>Agreement relates.</w:t>
      </w:r>
    </w:p>
    <w:p w14:paraId="295A6261" w14:textId="77777777" w:rsidR="004C01BB" w:rsidRPr="007F05D0" w:rsidRDefault="004C01BB" w:rsidP="005626B2">
      <w:pPr>
        <w:pStyle w:val="Chapitre"/>
        <w:tabs>
          <w:tab w:val="clear" w:pos="432"/>
        </w:tabs>
        <w:spacing w:before="240" w:after="60"/>
        <w:ind w:left="567" w:hanging="567"/>
        <w:rPr>
          <w:rFonts w:ascii="Arial" w:hAnsi="Arial"/>
          <w:sz w:val="14"/>
          <w:szCs w:val="14"/>
        </w:rPr>
      </w:pPr>
      <w:r w:rsidRPr="007F05D0">
        <w:rPr>
          <w:rFonts w:ascii="Arial" w:hAnsi="Arial"/>
          <w:sz w:val="14"/>
          <w:szCs w:val="14"/>
        </w:rPr>
        <w:t>The Project</w:t>
      </w:r>
    </w:p>
    <w:p w14:paraId="295A6262" w14:textId="0BB1A45D" w:rsidR="00C00E9B" w:rsidRPr="007F05D0" w:rsidRDefault="004C01BB"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Client engages the Consultant to conduct the project described in “A – Definition of the Project” to th</w:t>
      </w:r>
      <w:r w:rsidR="00D56F8B" w:rsidRPr="007F05D0">
        <w:rPr>
          <w:rFonts w:cs="Arial"/>
          <w:sz w:val="14"/>
          <w:szCs w:val="14"/>
        </w:rPr>
        <w:t>e Consultancy</w:t>
      </w:r>
      <w:r w:rsidRPr="007F05D0">
        <w:rPr>
          <w:rFonts w:cs="Arial"/>
          <w:sz w:val="14"/>
          <w:szCs w:val="14"/>
        </w:rPr>
        <w:t xml:space="preserve"> Agreement (the “Project”). The Consultant accepts such engagement and agrees to provide the </w:t>
      </w:r>
      <w:r w:rsidR="009F3E01" w:rsidRPr="007F05D0">
        <w:rPr>
          <w:rFonts w:cs="Arial"/>
          <w:sz w:val="14"/>
          <w:szCs w:val="14"/>
        </w:rPr>
        <w:t>S</w:t>
      </w:r>
      <w:r w:rsidRPr="007F05D0">
        <w:rPr>
          <w:rFonts w:cs="Arial"/>
          <w:sz w:val="14"/>
          <w:szCs w:val="14"/>
        </w:rPr>
        <w:t>ervices described in “A – Definition of the Project”</w:t>
      </w:r>
      <w:r w:rsidR="00C00E9B" w:rsidRPr="007F05D0">
        <w:rPr>
          <w:rFonts w:cs="Arial"/>
          <w:sz w:val="14"/>
          <w:szCs w:val="14"/>
          <w:lang w:val="en-US"/>
        </w:rPr>
        <w:t>.</w:t>
      </w:r>
    </w:p>
    <w:p w14:paraId="295A6263" w14:textId="77777777" w:rsidR="00C00E9B" w:rsidRPr="007F05D0" w:rsidRDefault="004C01BB" w:rsidP="004F56CA">
      <w:pPr>
        <w:numPr>
          <w:ilvl w:val="1"/>
          <w:numId w:val="19"/>
        </w:numPr>
        <w:spacing w:before="60" w:line="200" w:lineRule="atLeast"/>
        <w:ind w:left="578" w:hanging="578"/>
        <w:rPr>
          <w:rFonts w:cs="Arial"/>
          <w:sz w:val="14"/>
          <w:szCs w:val="14"/>
          <w:lang w:val="en-US"/>
        </w:rPr>
      </w:pPr>
      <w:r w:rsidRPr="007F05D0">
        <w:rPr>
          <w:rFonts w:cs="Arial"/>
          <w:sz w:val="14"/>
          <w:szCs w:val="14"/>
        </w:rPr>
        <w:t>No particular result is guaranteed.</w:t>
      </w:r>
    </w:p>
    <w:p w14:paraId="295A6264" w14:textId="77777777" w:rsidR="00C00E9B" w:rsidRPr="007F05D0" w:rsidRDefault="004C01BB"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Project consists only of the Services described in “A – Definition of the Project</w:t>
      </w:r>
      <w:r w:rsidR="00DC5EB2" w:rsidRPr="007F05D0">
        <w:rPr>
          <w:rFonts w:cs="Arial"/>
          <w:sz w:val="14"/>
          <w:szCs w:val="14"/>
        </w:rPr>
        <w:t>”.</w:t>
      </w:r>
      <w:r w:rsidR="003737FC" w:rsidRPr="007F05D0">
        <w:rPr>
          <w:rFonts w:cs="Arial"/>
          <w:sz w:val="14"/>
          <w:szCs w:val="14"/>
        </w:rPr>
        <w:t xml:space="preserve"> A</w:t>
      </w:r>
      <w:r w:rsidRPr="007F05D0">
        <w:rPr>
          <w:rFonts w:cs="Arial"/>
          <w:sz w:val="14"/>
          <w:szCs w:val="14"/>
        </w:rPr>
        <w:t>ny other service which may be supplied by the Consultant shall be invoiced in addition to the price of the Project at the Consultant’s standard rates in force at the time of execution of such additional services.</w:t>
      </w:r>
    </w:p>
    <w:p w14:paraId="295A6265" w14:textId="13F430E6" w:rsidR="00C00E9B" w:rsidRPr="007F05D0" w:rsidRDefault="004C01BB" w:rsidP="00481AD1">
      <w:pPr>
        <w:numPr>
          <w:ilvl w:val="1"/>
          <w:numId w:val="19"/>
        </w:numPr>
        <w:spacing w:before="60" w:line="200" w:lineRule="atLeast"/>
        <w:ind w:left="578" w:hanging="578"/>
        <w:rPr>
          <w:rFonts w:cs="Arial"/>
          <w:sz w:val="14"/>
          <w:szCs w:val="14"/>
          <w:lang w:val="en-US"/>
        </w:rPr>
      </w:pPr>
      <w:bookmarkStart w:id="2" w:name="_Ref225665736"/>
      <w:r w:rsidRPr="007F05D0">
        <w:rPr>
          <w:rFonts w:cs="Arial"/>
          <w:sz w:val="14"/>
          <w:szCs w:val="14"/>
        </w:rPr>
        <w:t>If the Consultant needs to subcontract any of the Services and/or to buy equipment and/or materials for the provision of the Services, such services, equipment and/or materials shall be invoiced to the Client unless otherwise specifically agreed in th</w:t>
      </w:r>
      <w:r w:rsidR="004B0CD9" w:rsidRPr="007F05D0">
        <w:rPr>
          <w:rFonts w:cs="Arial"/>
          <w:sz w:val="14"/>
          <w:szCs w:val="14"/>
        </w:rPr>
        <w:t>e Consultancy</w:t>
      </w:r>
      <w:r w:rsidRPr="007F05D0">
        <w:rPr>
          <w:rFonts w:cs="Arial"/>
          <w:sz w:val="14"/>
          <w:szCs w:val="14"/>
        </w:rPr>
        <w:t xml:space="preserve"> Agreement. The Consultant undertakes to comply with any budget agreed in “A – Definition of Project</w:t>
      </w:r>
      <w:r w:rsidR="00DC5EB2" w:rsidRPr="007F05D0">
        <w:rPr>
          <w:rFonts w:cs="Arial"/>
          <w:sz w:val="14"/>
          <w:szCs w:val="14"/>
        </w:rPr>
        <w:t>”.</w:t>
      </w:r>
      <w:r w:rsidRPr="007F05D0">
        <w:rPr>
          <w:rFonts w:cs="Arial"/>
          <w:sz w:val="14"/>
          <w:szCs w:val="14"/>
        </w:rPr>
        <w:t xml:space="preserve"> If no budget has been agreed in writing, the Consultant will inform the Client of the estimated requirements and the proposed budget, and will not subcontract any such services and/or will not acquire such equipment or material</w:t>
      </w:r>
      <w:r w:rsidR="007F693D">
        <w:rPr>
          <w:rFonts w:cs="Arial"/>
          <w:sz w:val="14"/>
          <w:szCs w:val="14"/>
        </w:rPr>
        <w:t>s</w:t>
      </w:r>
      <w:r w:rsidRPr="007F05D0">
        <w:rPr>
          <w:rFonts w:cs="Arial"/>
          <w:sz w:val="14"/>
          <w:szCs w:val="14"/>
        </w:rPr>
        <w:t xml:space="preserve"> without th</w:t>
      </w:r>
      <w:r w:rsidR="00DC5EB2" w:rsidRPr="007F05D0">
        <w:rPr>
          <w:rFonts w:cs="Arial"/>
          <w:sz w:val="14"/>
          <w:szCs w:val="14"/>
        </w:rPr>
        <w:t>e prior approval of the Client.</w:t>
      </w:r>
      <w:r w:rsidRPr="007F05D0">
        <w:rPr>
          <w:rFonts w:cs="Arial"/>
          <w:sz w:val="14"/>
          <w:szCs w:val="14"/>
        </w:rPr>
        <w:t xml:space="preserve"> The Client acknowledges that any delay in its approval may cause delays in the execution of the Project.</w:t>
      </w:r>
      <w:bookmarkEnd w:id="2"/>
    </w:p>
    <w:p w14:paraId="295A6266" w14:textId="77777777" w:rsidR="00362606" w:rsidRPr="007F05D0" w:rsidRDefault="00362606" w:rsidP="00B26272">
      <w:pPr>
        <w:pStyle w:val="Chapitre"/>
        <w:tabs>
          <w:tab w:val="clear" w:pos="432"/>
        </w:tabs>
        <w:spacing w:before="240" w:after="60"/>
        <w:ind w:left="567" w:right="431" w:hanging="567"/>
        <w:jc w:val="left"/>
        <w:rPr>
          <w:rFonts w:ascii="Arial" w:hAnsi="Arial"/>
          <w:sz w:val="14"/>
          <w:szCs w:val="14"/>
        </w:rPr>
      </w:pPr>
      <w:r w:rsidRPr="007F05D0">
        <w:rPr>
          <w:rFonts w:ascii="Arial" w:hAnsi="Arial"/>
          <w:sz w:val="14"/>
          <w:szCs w:val="14"/>
        </w:rPr>
        <w:t>Price</w:t>
      </w:r>
    </w:p>
    <w:p w14:paraId="295A6267" w14:textId="77777777" w:rsidR="00C00E9B" w:rsidRPr="007F05D0" w:rsidRDefault="00362606"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price of the Services and the payment schedule are set out in “A – Definition of Project”</w:t>
      </w:r>
      <w:r w:rsidR="00DC5EB2" w:rsidRPr="007F05D0">
        <w:rPr>
          <w:rFonts w:cs="Arial"/>
          <w:sz w:val="14"/>
          <w:szCs w:val="14"/>
        </w:rPr>
        <w:t>.</w:t>
      </w:r>
      <w:r w:rsidRPr="007F05D0">
        <w:rPr>
          <w:rFonts w:cs="Arial"/>
          <w:sz w:val="14"/>
          <w:szCs w:val="14"/>
        </w:rPr>
        <w:t xml:space="preserve"> In addition, the cost of equipment and materials which the Consultant dedicates to or acquires for the provision of the Services will, subject to Clause 1.4 above, be invo</w:t>
      </w:r>
      <w:r w:rsidR="00DC5EB2" w:rsidRPr="007F05D0">
        <w:rPr>
          <w:rFonts w:cs="Arial"/>
          <w:sz w:val="14"/>
          <w:szCs w:val="14"/>
        </w:rPr>
        <w:t>iced to and paid by the Client.</w:t>
      </w:r>
      <w:r w:rsidRPr="007F05D0">
        <w:rPr>
          <w:rFonts w:cs="Arial"/>
          <w:sz w:val="14"/>
          <w:szCs w:val="14"/>
        </w:rPr>
        <w:t xml:space="preserve"> Prices do not include any applicable value-added tax or sales taxes. </w:t>
      </w:r>
    </w:p>
    <w:p w14:paraId="295A6268" w14:textId="77777777" w:rsidR="00C00E9B" w:rsidRPr="007F05D0" w:rsidRDefault="00362606"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price of the Services as set out above is calculated on the basis of an estimated number of work days needed, which itself is based on the info</w:t>
      </w:r>
      <w:r w:rsidR="00DC5EB2" w:rsidRPr="007F05D0">
        <w:rPr>
          <w:rFonts w:cs="Arial"/>
          <w:sz w:val="14"/>
          <w:szCs w:val="14"/>
        </w:rPr>
        <w:t>rmation provided by the Client.</w:t>
      </w:r>
      <w:r w:rsidRPr="007F05D0">
        <w:rPr>
          <w:rFonts w:cs="Arial"/>
          <w:sz w:val="14"/>
          <w:szCs w:val="14"/>
        </w:rPr>
        <w:t xml:space="preserve"> If the number of work days needed is in excess of that estimate, and to the extent that such error is the result of information supplied by the Client, the additional services shall be paid for by the Client at the Consultant’s standard rates.</w:t>
      </w:r>
    </w:p>
    <w:p w14:paraId="295A6269" w14:textId="77777777" w:rsidR="00362606" w:rsidRPr="007F05D0" w:rsidRDefault="00362606" w:rsidP="004F56CA">
      <w:pPr>
        <w:numPr>
          <w:ilvl w:val="1"/>
          <w:numId w:val="19"/>
        </w:numPr>
        <w:spacing w:before="60" w:line="200" w:lineRule="atLeast"/>
        <w:ind w:left="578" w:hanging="578"/>
        <w:rPr>
          <w:rFonts w:cs="Arial"/>
          <w:sz w:val="14"/>
          <w:szCs w:val="14"/>
          <w:lang w:val="en-US"/>
        </w:rPr>
      </w:pPr>
      <w:r w:rsidRPr="007F05D0">
        <w:rPr>
          <w:rFonts w:cs="Arial"/>
          <w:sz w:val="14"/>
          <w:szCs w:val="14"/>
        </w:rPr>
        <w:t>In the event of late payment, the Consultant may charge interest at the rate of 8% per year, accruing daily, on the late amount.</w:t>
      </w:r>
    </w:p>
    <w:p w14:paraId="295A626A" w14:textId="53F71A0D" w:rsidR="00C00E9B" w:rsidRPr="007F05D0" w:rsidRDefault="0013500D" w:rsidP="00481AD1">
      <w:pPr>
        <w:pStyle w:val="Chapitre"/>
        <w:tabs>
          <w:tab w:val="clear" w:pos="432"/>
          <w:tab w:val="num" w:pos="567"/>
        </w:tabs>
        <w:spacing w:before="240" w:after="60"/>
        <w:ind w:left="567" w:hanging="567"/>
        <w:rPr>
          <w:rFonts w:ascii="Arial" w:hAnsi="Arial"/>
          <w:sz w:val="14"/>
          <w:szCs w:val="14"/>
          <w:lang w:val="en-US"/>
        </w:rPr>
      </w:pPr>
      <w:r w:rsidRPr="007F05D0">
        <w:rPr>
          <w:rFonts w:ascii="Arial" w:hAnsi="Arial"/>
          <w:sz w:val="14"/>
          <w:szCs w:val="14"/>
          <w:lang w:val="en-US"/>
        </w:rPr>
        <w:t>Commencement and Duration of the Project</w:t>
      </w:r>
      <w:r w:rsidR="009F3E01" w:rsidRPr="007F05D0">
        <w:rPr>
          <w:rFonts w:ascii="Arial" w:hAnsi="Arial"/>
          <w:sz w:val="14"/>
          <w:szCs w:val="14"/>
          <w:lang w:val="en-US"/>
        </w:rPr>
        <w:t xml:space="preserve"> and the Consu</w:t>
      </w:r>
      <w:r w:rsidR="007C21A1">
        <w:rPr>
          <w:rFonts w:ascii="Arial" w:hAnsi="Arial"/>
          <w:sz w:val="14"/>
          <w:szCs w:val="14"/>
          <w:lang w:val="en-US"/>
        </w:rPr>
        <w:t>l</w:t>
      </w:r>
      <w:r w:rsidR="009F3E01" w:rsidRPr="007F05D0">
        <w:rPr>
          <w:rFonts w:ascii="Arial" w:hAnsi="Arial"/>
          <w:sz w:val="14"/>
          <w:szCs w:val="14"/>
          <w:lang w:val="en-US"/>
        </w:rPr>
        <w:t>tancy Agreement</w:t>
      </w:r>
      <w:r w:rsidRPr="007F05D0">
        <w:rPr>
          <w:rFonts w:ascii="Arial" w:hAnsi="Arial"/>
          <w:sz w:val="14"/>
          <w:szCs w:val="14"/>
          <w:lang w:val="en-US"/>
        </w:rPr>
        <w:t xml:space="preserve">; </w:t>
      </w:r>
      <w:r w:rsidR="00AB6FC5" w:rsidRPr="007F05D0">
        <w:rPr>
          <w:rFonts w:ascii="Arial" w:hAnsi="Arial"/>
          <w:sz w:val="14"/>
          <w:szCs w:val="14"/>
          <w:lang w:val="en-US"/>
        </w:rPr>
        <w:t>P</w:t>
      </w:r>
      <w:r w:rsidRPr="007F05D0">
        <w:rPr>
          <w:rFonts w:ascii="Arial" w:hAnsi="Arial"/>
          <w:sz w:val="14"/>
          <w:szCs w:val="14"/>
          <w:lang w:val="en-US"/>
        </w:rPr>
        <w:t xml:space="preserve">ossible </w:t>
      </w:r>
      <w:r w:rsidR="00AB6FC5" w:rsidRPr="007F05D0">
        <w:rPr>
          <w:rFonts w:ascii="Arial" w:hAnsi="Arial"/>
          <w:sz w:val="14"/>
          <w:szCs w:val="14"/>
          <w:lang w:val="en-US"/>
        </w:rPr>
        <w:t>T</w:t>
      </w:r>
      <w:r w:rsidRPr="007F05D0">
        <w:rPr>
          <w:rFonts w:ascii="Arial" w:hAnsi="Arial"/>
          <w:sz w:val="14"/>
          <w:szCs w:val="14"/>
          <w:lang w:val="en-US"/>
        </w:rPr>
        <w:t>ermination</w:t>
      </w:r>
    </w:p>
    <w:p w14:paraId="295A626B" w14:textId="41C4DB51" w:rsidR="00C00E9B" w:rsidRPr="007F05D0" w:rsidRDefault="0013500D"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Consultant will commence its work as soon as possible following p</w:t>
      </w:r>
      <w:r w:rsidR="003737FC" w:rsidRPr="007F05D0">
        <w:rPr>
          <w:rFonts w:cs="Arial"/>
          <w:sz w:val="14"/>
          <w:szCs w:val="14"/>
        </w:rPr>
        <w:t>ayment of the first instalment.</w:t>
      </w:r>
      <w:r w:rsidRPr="007F05D0">
        <w:rPr>
          <w:rFonts w:cs="Arial"/>
          <w:sz w:val="14"/>
          <w:szCs w:val="14"/>
        </w:rPr>
        <w:t xml:space="preserve"> If no instalments are provided for, the Consultant shall start work as soon as possible following signature of th</w:t>
      </w:r>
      <w:r w:rsidR="004B0CD9" w:rsidRPr="007F05D0">
        <w:rPr>
          <w:rFonts w:cs="Arial"/>
          <w:sz w:val="14"/>
          <w:szCs w:val="14"/>
        </w:rPr>
        <w:t>e Consultancy</w:t>
      </w:r>
      <w:r w:rsidRPr="007F05D0">
        <w:rPr>
          <w:rFonts w:cs="Arial"/>
          <w:sz w:val="14"/>
          <w:szCs w:val="14"/>
        </w:rPr>
        <w:t xml:space="preserve"> Agreement. In either case, the Consultant shall not be obliged to commence work </w:t>
      </w:r>
      <w:r w:rsidRPr="007F05D0">
        <w:rPr>
          <w:rFonts w:cs="Arial"/>
          <w:sz w:val="14"/>
          <w:szCs w:val="14"/>
        </w:rPr>
        <w:lastRenderedPageBreak/>
        <w:t>until it has received any information or other elements from the Client necessary for the Consultant to provide the Services</w:t>
      </w:r>
      <w:r w:rsidR="00C00E9B" w:rsidRPr="007F05D0">
        <w:rPr>
          <w:rFonts w:cs="Arial"/>
          <w:sz w:val="14"/>
          <w:szCs w:val="14"/>
          <w:lang w:val="en-US"/>
        </w:rPr>
        <w:t>.</w:t>
      </w:r>
    </w:p>
    <w:p w14:paraId="27A60F83" w14:textId="3F370F5C" w:rsidR="00506BFE" w:rsidRPr="007F05D0" w:rsidRDefault="00506BFE" w:rsidP="004F56CA">
      <w:pPr>
        <w:numPr>
          <w:ilvl w:val="1"/>
          <w:numId w:val="19"/>
        </w:numPr>
        <w:spacing w:before="60" w:line="200" w:lineRule="atLeast"/>
        <w:ind w:left="578" w:hanging="578"/>
        <w:rPr>
          <w:rFonts w:cs="Arial"/>
          <w:sz w:val="14"/>
          <w:szCs w:val="14"/>
          <w:lang w:val="en-US"/>
        </w:rPr>
      </w:pPr>
      <w:r w:rsidRPr="007F05D0">
        <w:rPr>
          <w:rFonts w:cs="Arial"/>
          <w:sz w:val="14"/>
          <w:szCs w:val="14"/>
          <w:lang w:val="en-US"/>
        </w:rPr>
        <w:t>The Consultancy Agreement shall</w:t>
      </w:r>
      <w:r w:rsidR="009F3E01" w:rsidRPr="007F05D0">
        <w:rPr>
          <w:rFonts w:cs="Arial"/>
          <w:sz w:val="14"/>
          <w:szCs w:val="14"/>
          <w:lang w:val="en-US"/>
        </w:rPr>
        <w:t xml:space="preserve"> come into force as of the date of its last signature and shall thereafter</w:t>
      </w:r>
      <w:r w:rsidRPr="007F05D0">
        <w:rPr>
          <w:rFonts w:cs="Arial"/>
          <w:sz w:val="14"/>
          <w:szCs w:val="14"/>
          <w:lang w:val="en-US"/>
        </w:rPr>
        <w:t xml:space="preserve"> continue in full force and effect until completion of the Services or until terminated in accordance with clause 3.3 below.</w:t>
      </w:r>
    </w:p>
    <w:p w14:paraId="42FBB84F" w14:textId="7592F8C5" w:rsidR="00506BFE" w:rsidRPr="007F05D0" w:rsidRDefault="00506BFE" w:rsidP="004F56CA">
      <w:pPr>
        <w:numPr>
          <w:ilvl w:val="1"/>
          <w:numId w:val="19"/>
        </w:numPr>
        <w:spacing w:before="60" w:line="200" w:lineRule="atLeast"/>
        <w:ind w:left="578" w:hanging="578"/>
        <w:rPr>
          <w:rFonts w:cs="Arial"/>
          <w:sz w:val="14"/>
          <w:szCs w:val="14"/>
          <w:lang w:val="en-US"/>
        </w:rPr>
      </w:pPr>
      <w:r w:rsidRPr="007F05D0">
        <w:rPr>
          <w:rFonts w:cs="Arial"/>
          <w:sz w:val="14"/>
          <w:szCs w:val="14"/>
          <w:lang w:val="en-US"/>
        </w:rPr>
        <w:t xml:space="preserve">Either </w:t>
      </w:r>
      <w:r w:rsidR="005A58DF" w:rsidRPr="007F05D0">
        <w:rPr>
          <w:rFonts w:cs="Arial"/>
          <w:sz w:val="14"/>
          <w:szCs w:val="14"/>
          <w:lang w:val="en-US"/>
        </w:rPr>
        <w:t>P</w:t>
      </w:r>
      <w:r w:rsidRPr="007F05D0">
        <w:rPr>
          <w:rFonts w:cs="Arial"/>
          <w:sz w:val="14"/>
          <w:szCs w:val="14"/>
          <w:lang w:val="en-US"/>
        </w:rPr>
        <w:t xml:space="preserve">arty may terminate the Consultancy Agreement at any time upon thirty (30) days calendar prior written notice. </w:t>
      </w:r>
    </w:p>
    <w:p w14:paraId="295A626C" w14:textId="28FC50C9" w:rsidR="00C00E9B" w:rsidRPr="007F05D0" w:rsidRDefault="0013500D" w:rsidP="004F56CA">
      <w:pPr>
        <w:numPr>
          <w:ilvl w:val="1"/>
          <w:numId w:val="19"/>
        </w:numPr>
        <w:spacing w:before="60" w:line="200" w:lineRule="atLeast"/>
        <w:ind w:left="578" w:hanging="578"/>
        <w:rPr>
          <w:rFonts w:cs="Arial"/>
          <w:sz w:val="14"/>
          <w:szCs w:val="14"/>
          <w:lang w:val="en-US"/>
        </w:rPr>
      </w:pPr>
      <w:r w:rsidRPr="007F05D0">
        <w:rPr>
          <w:rFonts w:cs="Arial"/>
          <w:sz w:val="14"/>
          <w:szCs w:val="14"/>
        </w:rPr>
        <w:t xml:space="preserve">In the event of termination of the </w:t>
      </w:r>
      <w:r w:rsidR="00506BFE" w:rsidRPr="007F05D0">
        <w:rPr>
          <w:rFonts w:cs="Arial"/>
          <w:sz w:val="14"/>
          <w:szCs w:val="14"/>
        </w:rPr>
        <w:t xml:space="preserve">Consultancy Agreement </w:t>
      </w:r>
      <w:r w:rsidRPr="007F05D0">
        <w:rPr>
          <w:rFonts w:cs="Arial"/>
          <w:sz w:val="14"/>
          <w:szCs w:val="14"/>
        </w:rPr>
        <w:t xml:space="preserve">by either </w:t>
      </w:r>
      <w:r w:rsidR="005A58DF" w:rsidRPr="007F05D0">
        <w:rPr>
          <w:rFonts w:cs="Arial"/>
          <w:sz w:val="14"/>
          <w:szCs w:val="14"/>
        </w:rPr>
        <w:t>P</w:t>
      </w:r>
      <w:r w:rsidRPr="007F05D0">
        <w:rPr>
          <w:rFonts w:cs="Arial"/>
          <w:sz w:val="14"/>
          <w:szCs w:val="14"/>
        </w:rPr>
        <w:t xml:space="preserve">arty before the end of the Project, the Client shall pay for all work done by the Consultant at the Consultant’s standard rates in force at the date of the notice of termination. This is without prejudice to the </w:t>
      </w:r>
      <w:r w:rsidR="009F3E01" w:rsidRPr="007F05D0">
        <w:rPr>
          <w:rFonts w:cs="Arial"/>
          <w:sz w:val="14"/>
          <w:szCs w:val="14"/>
        </w:rPr>
        <w:t>P</w:t>
      </w:r>
      <w:r w:rsidRPr="007F05D0">
        <w:rPr>
          <w:rFonts w:cs="Arial"/>
          <w:sz w:val="14"/>
          <w:szCs w:val="14"/>
        </w:rPr>
        <w:t>arties’ rights in respect of termination at an inopportune time</w:t>
      </w:r>
      <w:r w:rsidR="00C00E9B" w:rsidRPr="007F05D0">
        <w:rPr>
          <w:rFonts w:cs="Arial"/>
          <w:sz w:val="14"/>
          <w:szCs w:val="14"/>
          <w:lang w:val="en-US"/>
        </w:rPr>
        <w:t>.</w:t>
      </w:r>
    </w:p>
    <w:p w14:paraId="54912F31" w14:textId="0BF26346" w:rsidR="00506BFE" w:rsidRPr="007F05D0" w:rsidRDefault="00506BFE" w:rsidP="00481AD1">
      <w:pPr>
        <w:numPr>
          <w:ilvl w:val="1"/>
          <w:numId w:val="19"/>
        </w:numPr>
        <w:spacing w:before="60" w:line="200" w:lineRule="atLeast"/>
        <w:ind w:left="578" w:hanging="578"/>
        <w:rPr>
          <w:rFonts w:cs="Arial"/>
          <w:sz w:val="14"/>
          <w:szCs w:val="14"/>
          <w:lang w:val="en-US"/>
        </w:rPr>
      </w:pPr>
      <w:r w:rsidRPr="007F05D0">
        <w:rPr>
          <w:rFonts w:cs="Arial"/>
          <w:sz w:val="14"/>
          <w:szCs w:val="14"/>
          <w:lang w:val="en-US"/>
        </w:rPr>
        <w:t xml:space="preserve">Termination of the Consultancy Agreement for any reason shall not affect the rights and obligations of the </w:t>
      </w:r>
      <w:r w:rsidR="0050704A" w:rsidRPr="007F05D0">
        <w:rPr>
          <w:rFonts w:cs="Arial"/>
          <w:sz w:val="14"/>
          <w:szCs w:val="14"/>
          <w:lang w:val="en-US"/>
        </w:rPr>
        <w:t>P</w:t>
      </w:r>
      <w:r w:rsidRPr="007F05D0">
        <w:rPr>
          <w:rFonts w:cs="Arial"/>
          <w:sz w:val="14"/>
          <w:szCs w:val="14"/>
          <w:lang w:val="en-US"/>
        </w:rPr>
        <w:t xml:space="preserve">arties accrued prior to the effective date of termination. The rights and obligations which by </w:t>
      </w:r>
      <w:r w:rsidR="007C21A1">
        <w:rPr>
          <w:rFonts w:cs="Arial"/>
          <w:sz w:val="14"/>
          <w:szCs w:val="14"/>
          <w:lang w:val="en-US"/>
        </w:rPr>
        <w:t>their</w:t>
      </w:r>
      <w:r w:rsidRPr="007F05D0">
        <w:rPr>
          <w:rFonts w:cs="Arial"/>
          <w:sz w:val="14"/>
          <w:szCs w:val="14"/>
          <w:lang w:val="en-US"/>
        </w:rPr>
        <w:t xml:space="preserve"> nature </w:t>
      </w:r>
      <w:r w:rsidR="007C21A1">
        <w:rPr>
          <w:rFonts w:cs="Arial"/>
          <w:sz w:val="14"/>
          <w:szCs w:val="14"/>
          <w:lang w:val="en-US"/>
        </w:rPr>
        <w:t>are</w:t>
      </w:r>
      <w:r w:rsidRPr="007F05D0">
        <w:rPr>
          <w:rFonts w:cs="Arial"/>
          <w:sz w:val="14"/>
          <w:szCs w:val="14"/>
          <w:lang w:val="en-US"/>
        </w:rPr>
        <w:t xml:space="preserve"> intended to survive to the expiry or termination of the Consultancy Agreement shall survive.</w:t>
      </w:r>
    </w:p>
    <w:p w14:paraId="295A626D" w14:textId="688F311B" w:rsidR="00C00E9B" w:rsidRPr="007F05D0" w:rsidRDefault="0013500D" w:rsidP="00481AD1">
      <w:pPr>
        <w:pStyle w:val="Chapitre"/>
        <w:tabs>
          <w:tab w:val="clear" w:pos="432"/>
          <w:tab w:val="num" w:pos="567"/>
        </w:tabs>
        <w:spacing w:before="240" w:after="60"/>
        <w:ind w:left="567" w:hanging="567"/>
        <w:rPr>
          <w:rFonts w:ascii="Arial" w:hAnsi="Arial"/>
          <w:sz w:val="14"/>
          <w:szCs w:val="14"/>
        </w:rPr>
      </w:pPr>
      <w:r w:rsidRPr="007F05D0">
        <w:rPr>
          <w:rFonts w:ascii="Arial" w:hAnsi="Arial"/>
          <w:sz w:val="14"/>
          <w:szCs w:val="14"/>
        </w:rPr>
        <w:t xml:space="preserve">Consultant’s Obligations; </w:t>
      </w:r>
      <w:r w:rsidR="00355F33" w:rsidRPr="007F05D0">
        <w:rPr>
          <w:rFonts w:ascii="Arial" w:hAnsi="Arial"/>
          <w:sz w:val="14"/>
          <w:szCs w:val="14"/>
        </w:rPr>
        <w:t xml:space="preserve">Warranties ; </w:t>
      </w:r>
      <w:r w:rsidRPr="007F05D0">
        <w:rPr>
          <w:rFonts w:ascii="Arial" w:hAnsi="Arial"/>
          <w:sz w:val="14"/>
          <w:szCs w:val="14"/>
        </w:rPr>
        <w:t>Limitation of Liability</w:t>
      </w:r>
    </w:p>
    <w:p w14:paraId="6B951FB6" w14:textId="3AD70BD7" w:rsidR="0085103C" w:rsidRPr="007F05D0" w:rsidRDefault="0085103C" w:rsidP="0085103C">
      <w:pPr>
        <w:numPr>
          <w:ilvl w:val="1"/>
          <w:numId w:val="19"/>
        </w:numPr>
        <w:spacing w:before="60" w:line="200" w:lineRule="atLeast"/>
        <w:ind w:left="578" w:hanging="578"/>
        <w:rPr>
          <w:rFonts w:cs="Arial"/>
          <w:sz w:val="14"/>
          <w:szCs w:val="14"/>
          <w:lang w:val="en-US"/>
        </w:rPr>
      </w:pPr>
      <w:r w:rsidRPr="007F05D0">
        <w:rPr>
          <w:rFonts w:cs="Arial"/>
          <w:sz w:val="14"/>
          <w:szCs w:val="14"/>
        </w:rPr>
        <w:t>The Consultant undertakes to supply the Services in a competent and diligent manner.</w:t>
      </w:r>
    </w:p>
    <w:p w14:paraId="295A6271" w14:textId="1E2943E8" w:rsidR="00C00E9B" w:rsidRPr="005626B2" w:rsidRDefault="0013500D" w:rsidP="004F56CA">
      <w:pPr>
        <w:numPr>
          <w:ilvl w:val="1"/>
          <w:numId w:val="19"/>
        </w:numPr>
        <w:spacing w:before="60" w:line="200" w:lineRule="atLeast"/>
        <w:ind w:left="578" w:hanging="578"/>
        <w:rPr>
          <w:rFonts w:cs="Arial"/>
          <w:b/>
          <w:bCs/>
          <w:sz w:val="14"/>
          <w:szCs w:val="14"/>
          <w:lang w:val="en-US"/>
        </w:rPr>
      </w:pPr>
      <w:r w:rsidRPr="007F05D0">
        <w:rPr>
          <w:rFonts w:cs="Arial"/>
          <w:sz w:val="14"/>
          <w:szCs w:val="14"/>
        </w:rPr>
        <w:t>The Consultant warrants that in executing the Project it will not be in breach of any contractual obl</w:t>
      </w:r>
      <w:r w:rsidR="00DC5EB2" w:rsidRPr="007F05D0">
        <w:rPr>
          <w:rFonts w:cs="Arial"/>
          <w:sz w:val="14"/>
          <w:szCs w:val="14"/>
        </w:rPr>
        <w:t>igations towards third parties.</w:t>
      </w:r>
      <w:r w:rsidRPr="007F05D0">
        <w:rPr>
          <w:rFonts w:cs="Arial"/>
          <w:sz w:val="14"/>
          <w:szCs w:val="14"/>
        </w:rPr>
        <w:t xml:space="preserve"> </w:t>
      </w:r>
      <w:r w:rsidRPr="005626B2">
        <w:rPr>
          <w:rFonts w:cs="Arial"/>
          <w:b/>
          <w:bCs/>
          <w:sz w:val="14"/>
          <w:szCs w:val="14"/>
        </w:rPr>
        <w:t>The Consultant gives no other warranties concerning intellectual property or other third-party rights. The Consultant does not warrant or guarantee</w:t>
      </w:r>
      <w:r w:rsidR="00BE5298" w:rsidRPr="005626B2">
        <w:rPr>
          <w:rFonts w:cs="Arial"/>
          <w:b/>
          <w:bCs/>
          <w:sz w:val="14"/>
          <w:szCs w:val="14"/>
        </w:rPr>
        <w:t>, either express or implied, including but not limited, to warranties of</w:t>
      </w:r>
      <w:r w:rsidR="00D56F8B" w:rsidRPr="005626B2">
        <w:rPr>
          <w:rFonts w:cs="Arial"/>
          <w:b/>
          <w:bCs/>
          <w:sz w:val="14"/>
          <w:szCs w:val="14"/>
        </w:rPr>
        <w:t xml:space="preserve"> </w:t>
      </w:r>
      <w:r w:rsidR="00BE5298" w:rsidRPr="005626B2">
        <w:rPr>
          <w:rFonts w:cs="Arial"/>
          <w:b/>
          <w:bCs/>
          <w:sz w:val="14"/>
          <w:szCs w:val="14"/>
        </w:rPr>
        <w:t>fitness for a particular purpose, novelty, patentability, usefulness, and merchantability of the Services</w:t>
      </w:r>
      <w:r w:rsidR="00C00E9B" w:rsidRPr="005626B2">
        <w:rPr>
          <w:rFonts w:cs="Arial"/>
          <w:b/>
          <w:bCs/>
          <w:sz w:val="14"/>
          <w:szCs w:val="14"/>
          <w:lang w:val="en-US"/>
        </w:rPr>
        <w:t>.</w:t>
      </w:r>
    </w:p>
    <w:p w14:paraId="295A6272" w14:textId="301EDA4C" w:rsidR="00C00E9B" w:rsidRPr="005626B2" w:rsidRDefault="0013500D" w:rsidP="004F56CA">
      <w:pPr>
        <w:numPr>
          <w:ilvl w:val="1"/>
          <w:numId w:val="19"/>
        </w:numPr>
        <w:spacing w:before="60" w:line="200" w:lineRule="atLeast"/>
        <w:ind w:left="578" w:hanging="578"/>
        <w:rPr>
          <w:rFonts w:cs="Arial"/>
          <w:b/>
          <w:bCs/>
          <w:sz w:val="14"/>
          <w:szCs w:val="14"/>
          <w:lang w:val="en-US"/>
        </w:rPr>
      </w:pPr>
      <w:r w:rsidRPr="005626B2">
        <w:rPr>
          <w:rFonts w:cs="Arial"/>
          <w:b/>
          <w:bCs/>
          <w:sz w:val="14"/>
          <w:szCs w:val="14"/>
        </w:rPr>
        <w:t xml:space="preserve">Subject to Clause </w:t>
      </w:r>
      <w:r w:rsidR="000004AB" w:rsidRPr="005626B2">
        <w:rPr>
          <w:rFonts w:cs="Arial"/>
          <w:b/>
          <w:bCs/>
          <w:sz w:val="14"/>
          <w:szCs w:val="14"/>
        </w:rPr>
        <w:t>4.</w:t>
      </w:r>
      <w:r w:rsidR="004A25AF" w:rsidRPr="005626B2">
        <w:rPr>
          <w:rFonts w:cs="Arial"/>
          <w:b/>
          <w:bCs/>
          <w:sz w:val="14"/>
          <w:szCs w:val="14"/>
        </w:rPr>
        <w:t>4</w:t>
      </w:r>
      <w:r w:rsidRPr="005626B2">
        <w:rPr>
          <w:rFonts w:cs="Arial"/>
          <w:b/>
          <w:bCs/>
          <w:sz w:val="14"/>
          <w:szCs w:val="14"/>
        </w:rPr>
        <w:t>, the Consultant’s liability in connection with the execution of the Project shall in no event exceed an amount equivalent to the total price of the Project</w:t>
      </w:r>
      <w:r w:rsidR="00C00E9B" w:rsidRPr="005626B2">
        <w:rPr>
          <w:rFonts w:cs="Arial"/>
          <w:b/>
          <w:bCs/>
          <w:sz w:val="14"/>
          <w:szCs w:val="14"/>
          <w:lang w:val="en-US"/>
        </w:rPr>
        <w:t>.</w:t>
      </w:r>
    </w:p>
    <w:p w14:paraId="295A6273" w14:textId="2AA9663C" w:rsidR="00C00E9B" w:rsidRPr="005626B2" w:rsidRDefault="0013500D" w:rsidP="004F56CA">
      <w:pPr>
        <w:numPr>
          <w:ilvl w:val="1"/>
          <w:numId w:val="19"/>
        </w:numPr>
        <w:spacing w:before="60" w:line="200" w:lineRule="atLeast"/>
        <w:ind w:left="578" w:hanging="578"/>
        <w:rPr>
          <w:rFonts w:cs="Arial"/>
          <w:b/>
          <w:bCs/>
          <w:sz w:val="14"/>
          <w:szCs w:val="14"/>
          <w:lang w:val="en-US"/>
        </w:rPr>
      </w:pPr>
      <w:bookmarkStart w:id="3" w:name="_Ref225665438"/>
      <w:r w:rsidRPr="005626B2">
        <w:rPr>
          <w:rFonts w:cs="Arial"/>
          <w:b/>
          <w:bCs/>
          <w:sz w:val="14"/>
          <w:szCs w:val="14"/>
        </w:rPr>
        <w:t>Nothing in th</w:t>
      </w:r>
      <w:r w:rsidR="004B0CD9" w:rsidRPr="005626B2">
        <w:rPr>
          <w:rFonts w:cs="Arial"/>
          <w:b/>
          <w:bCs/>
          <w:sz w:val="14"/>
          <w:szCs w:val="14"/>
        </w:rPr>
        <w:t>e Consultancy</w:t>
      </w:r>
      <w:r w:rsidRPr="005626B2">
        <w:rPr>
          <w:rFonts w:cs="Arial"/>
          <w:b/>
          <w:bCs/>
          <w:sz w:val="14"/>
          <w:szCs w:val="14"/>
        </w:rPr>
        <w:t xml:space="preserve"> Agreement is intended to limit or exclude the liability of the Consultant for gross negligence or deliberate wrong-doing</w:t>
      </w:r>
      <w:r w:rsidR="00C00E9B" w:rsidRPr="005626B2">
        <w:rPr>
          <w:rFonts w:cs="Arial"/>
          <w:b/>
          <w:bCs/>
          <w:sz w:val="14"/>
          <w:szCs w:val="14"/>
          <w:lang w:val="en-US"/>
        </w:rPr>
        <w:t>.</w:t>
      </w:r>
      <w:bookmarkEnd w:id="3"/>
    </w:p>
    <w:p w14:paraId="295A6274" w14:textId="741870F9" w:rsidR="00C00E9B" w:rsidRPr="007C21A1" w:rsidRDefault="0013500D" w:rsidP="00481AD1">
      <w:pPr>
        <w:numPr>
          <w:ilvl w:val="1"/>
          <w:numId w:val="19"/>
        </w:numPr>
        <w:spacing w:before="60" w:line="200" w:lineRule="atLeast"/>
        <w:ind w:left="578" w:hanging="578"/>
        <w:rPr>
          <w:rFonts w:cs="Arial"/>
          <w:b/>
          <w:bCs/>
          <w:sz w:val="14"/>
          <w:szCs w:val="14"/>
          <w:lang w:val="en-US"/>
        </w:rPr>
      </w:pPr>
      <w:r w:rsidRPr="007C21A1">
        <w:rPr>
          <w:rFonts w:cs="Arial"/>
          <w:b/>
          <w:bCs/>
          <w:sz w:val="14"/>
          <w:szCs w:val="14"/>
        </w:rPr>
        <w:t>The Consultant’s Services are supplied solely</w:t>
      </w:r>
      <w:r w:rsidR="00DC5EB2" w:rsidRPr="007C21A1">
        <w:rPr>
          <w:rFonts w:cs="Arial"/>
          <w:b/>
          <w:bCs/>
          <w:sz w:val="14"/>
          <w:szCs w:val="14"/>
        </w:rPr>
        <w:t xml:space="preserve"> and exclusively to the Client.</w:t>
      </w:r>
      <w:r w:rsidRPr="007C21A1">
        <w:rPr>
          <w:rFonts w:cs="Arial"/>
          <w:b/>
          <w:bCs/>
          <w:sz w:val="14"/>
          <w:szCs w:val="14"/>
        </w:rPr>
        <w:t xml:space="preserve"> The Client acknowledges that the Services are not supplied to or for the benefit of any third party and undertakes to indemnify the Consultant against any claim from a third party based directly or indirectly on the Services supplied by the Consultant in conducting the Project under </w:t>
      </w:r>
      <w:r w:rsidR="00D56F8B" w:rsidRPr="007C21A1">
        <w:rPr>
          <w:rFonts w:cs="Arial"/>
          <w:b/>
          <w:bCs/>
          <w:sz w:val="14"/>
          <w:szCs w:val="14"/>
        </w:rPr>
        <w:t xml:space="preserve">the Consultancy </w:t>
      </w:r>
      <w:r w:rsidRPr="007C21A1">
        <w:rPr>
          <w:rFonts w:cs="Arial"/>
          <w:b/>
          <w:bCs/>
          <w:sz w:val="14"/>
          <w:szCs w:val="14"/>
        </w:rPr>
        <w:t>Agreement</w:t>
      </w:r>
      <w:r w:rsidR="00C00E9B" w:rsidRPr="007C21A1">
        <w:rPr>
          <w:rFonts w:cs="Arial"/>
          <w:b/>
          <w:bCs/>
          <w:sz w:val="14"/>
          <w:szCs w:val="14"/>
          <w:lang w:val="en-US"/>
        </w:rPr>
        <w:t>.</w:t>
      </w:r>
    </w:p>
    <w:p w14:paraId="295A6277" w14:textId="77777777" w:rsidR="00C00E9B" w:rsidRPr="007F05D0" w:rsidRDefault="00445CEA" w:rsidP="00481AD1">
      <w:pPr>
        <w:pStyle w:val="Chapitre"/>
        <w:tabs>
          <w:tab w:val="clear" w:pos="432"/>
          <w:tab w:val="num" w:pos="567"/>
        </w:tabs>
        <w:spacing w:before="240" w:after="60"/>
        <w:ind w:left="567" w:hanging="567"/>
        <w:rPr>
          <w:rFonts w:ascii="Arial" w:hAnsi="Arial"/>
          <w:sz w:val="14"/>
          <w:szCs w:val="14"/>
        </w:rPr>
      </w:pPr>
      <w:r w:rsidRPr="007F05D0">
        <w:rPr>
          <w:rFonts w:ascii="Arial" w:hAnsi="Arial"/>
          <w:sz w:val="14"/>
          <w:szCs w:val="14"/>
        </w:rPr>
        <w:t>Obligations of the Client</w:t>
      </w:r>
    </w:p>
    <w:p w14:paraId="295A6278" w14:textId="77777777" w:rsidR="00C00E9B" w:rsidRPr="007F05D0" w:rsidRDefault="005A38A5"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Client undertakes to make available to the Consultant all documents and information necessary to enable the Consultant to provide the Services, and to provide the Consultant to access to those of the Client’s personnel who can provide information necessary to the Project</w:t>
      </w:r>
      <w:r w:rsidR="00C00E9B" w:rsidRPr="007F05D0">
        <w:rPr>
          <w:rFonts w:cs="Arial"/>
          <w:sz w:val="14"/>
          <w:szCs w:val="14"/>
          <w:lang w:val="en-US"/>
        </w:rPr>
        <w:t>.</w:t>
      </w:r>
    </w:p>
    <w:p w14:paraId="295A6279" w14:textId="68B3077A" w:rsidR="00C00E9B" w:rsidRPr="007F05D0" w:rsidRDefault="005A38A5"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Client undertakes to pay the Consultant’s invoices within the periods provided for in th</w:t>
      </w:r>
      <w:r w:rsidR="004B0CD9" w:rsidRPr="007F05D0">
        <w:rPr>
          <w:rFonts w:cs="Arial"/>
          <w:sz w:val="14"/>
          <w:szCs w:val="14"/>
        </w:rPr>
        <w:t>e Consultancy</w:t>
      </w:r>
      <w:r w:rsidRPr="007F05D0">
        <w:rPr>
          <w:rFonts w:cs="Arial"/>
          <w:sz w:val="14"/>
          <w:szCs w:val="14"/>
        </w:rPr>
        <w:t xml:space="preserve"> Agreement</w:t>
      </w:r>
      <w:r w:rsidR="00C00E9B" w:rsidRPr="007F05D0">
        <w:rPr>
          <w:rFonts w:cs="Arial"/>
          <w:sz w:val="14"/>
          <w:szCs w:val="14"/>
          <w:lang w:val="en-US"/>
        </w:rPr>
        <w:t>.</w:t>
      </w:r>
    </w:p>
    <w:p w14:paraId="295A627A" w14:textId="77777777" w:rsidR="00C00E9B" w:rsidRPr="007F05D0" w:rsidRDefault="005A38A5"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Client warrants that it has undertaken the searches generally accepted as necessary in its business sector in order to avoid the risk of infringing third-party patents or other third-party intellectual property rights, and that it is not aware of any such infringements which may be caused by the conducting of the Project</w:t>
      </w:r>
      <w:r w:rsidR="00C00E9B" w:rsidRPr="007F05D0">
        <w:rPr>
          <w:rFonts w:cs="Arial"/>
          <w:sz w:val="14"/>
          <w:szCs w:val="14"/>
          <w:lang w:val="en-US"/>
        </w:rPr>
        <w:t>.</w:t>
      </w:r>
    </w:p>
    <w:p w14:paraId="295A627B" w14:textId="77777777" w:rsidR="00C00E9B" w:rsidRPr="007F05D0" w:rsidRDefault="005A38A5"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Client acknowledges that the exploitation of the results of the Services and/or of any other information supplied by the Consultant (whether directly or through the granting of free or paying licences to third parties) shall be at the enti</w:t>
      </w:r>
      <w:r w:rsidR="00DC5EB2" w:rsidRPr="007F05D0">
        <w:rPr>
          <w:rFonts w:cs="Arial"/>
          <w:sz w:val="14"/>
          <w:szCs w:val="14"/>
        </w:rPr>
        <w:t>re and sole risk of the Client.</w:t>
      </w:r>
      <w:r w:rsidRPr="007F05D0">
        <w:rPr>
          <w:rFonts w:cs="Arial"/>
          <w:sz w:val="14"/>
          <w:szCs w:val="14"/>
        </w:rPr>
        <w:t xml:space="preserve"> The Client undertakes that any product or service sold or supplied by it and based directly or indirectly on </w:t>
      </w:r>
      <w:r w:rsidRPr="007F05D0">
        <w:rPr>
          <w:rFonts w:cs="Arial"/>
          <w:sz w:val="14"/>
          <w:szCs w:val="14"/>
        </w:rPr>
        <w:lastRenderedPageBreak/>
        <w:t xml:space="preserve">the results of the Project or the Services (1) at least complies with all applicable safety standards, (2) does not infringe the intellectual property rights of any third party and (3) is fit for the purpose for which the Client, its customers or any third party intend </w:t>
      </w:r>
      <w:r w:rsidR="00FD2715" w:rsidRPr="007F05D0">
        <w:rPr>
          <w:rFonts w:cs="Arial"/>
          <w:sz w:val="14"/>
          <w:szCs w:val="14"/>
        </w:rPr>
        <w:t>to use such product or service.</w:t>
      </w:r>
      <w:r w:rsidRPr="007F05D0">
        <w:rPr>
          <w:rFonts w:cs="Arial"/>
          <w:sz w:val="14"/>
          <w:szCs w:val="14"/>
        </w:rPr>
        <w:t xml:space="preserve"> </w:t>
      </w:r>
      <w:r w:rsidRPr="005626B2">
        <w:rPr>
          <w:rFonts w:cs="Arial"/>
          <w:b/>
          <w:bCs/>
          <w:sz w:val="14"/>
          <w:szCs w:val="14"/>
        </w:rPr>
        <w:t>The Client undertakes to indemnify the Consultant against any liability, including product liability, which may attach to the Consultant directly or indirectly in connection with the execution of the Project</w:t>
      </w:r>
      <w:r w:rsidR="00C00E9B" w:rsidRPr="005626B2">
        <w:rPr>
          <w:rFonts w:cs="Arial"/>
          <w:b/>
          <w:bCs/>
          <w:sz w:val="14"/>
          <w:szCs w:val="14"/>
          <w:lang w:val="en-US"/>
        </w:rPr>
        <w:t>.</w:t>
      </w:r>
    </w:p>
    <w:p w14:paraId="5194FCED" w14:textId="2CC87A0E" w:rsidR="000C4B2E" w:rsidRPr="007F05D0" w:rsidRDefault="000C4B2E" w:rsidP="007C21A1">
      <w:pPr>
        <w:pStyle w:val="Chapitre"/>
        <w:tabs>
          <w:tab w:val="clear" w:pos="432"/>
        </w:tabs>
        <w:spacing w:before="240" w:after="60"/>
        <w:ind w:left="567" w:hanging="567"/>
        <w:rPr>
          <w:rFonts w:ascii="Arial" w:hAnsi="Arial"/>
          <w:sz w:val="14"/>
          <w:szCs w:val="14"/>
        </w:rPr>
      </w:pPr>
      <w:r w:rsidRPr="007F05D0">
        <w:rPr>
          <w:rFonts w:ascii="Arial" w:hAnsi="Arial"/>
          <w:sz w:val="14"/>
          <w:szCs w:val="14"/>
        </w:rPr>
        <w:t>Confidentiality</w:t>
      </w:r>
    </w:p>
    <w:p w14:paraId="75CDB521" w14:textId="272F85F2" w:rsidR="000C4B2E" w:rsidRPr="007F05D0" w:rsidRDefault="00464F8D" w:rsidP="000C4B2E">
      <w:pPr>
        <w:numPr>
          <w:ilvl w:val="1"/>
          <w:numId w:val="19"/>
        </w:numPr>
        <w:spacing w:before="60" w:line="200" w:lineRule="atLeast"/>
        <w:ind w:left="578" w:hanging="578"/>
        <w:rPr>
          <w:rFonts w:cs="Arial"/>
          <w:sz w:val="14"/>
          <w:szCs w:val="14"/>
        </w:rPr>
      </w:pPr>
      <w:r w:rsidRPr="007F05D0">
        <w:rPr>
          <w:rFonts w:cs="Arial"/>
          <w:sz w:val="14"/>
          <w:szCs w:val="14"/>
        </w:rPr>
        <w:t xml:space="preserve">The Parties undertake to comply with any confidentiality agreement signed between them.  If no confidentiality agreement has been entered into by the </w:t>
      </w:r>
      <w:r w:rsidR="0050704A" w:rsidRPr="007F05D0">
        <w:rPr>
          <w:rFonts w:cs="Arial"/>
          <w:sz w:val="14"/>
          <w:szCs w:val="14"/>
        </w:rPr>
        <w:t>P</w:t>
      </w:r>
      <w:r w:rsidRPr="007F05D0">
        <w:rPr>
          <w:rFonts w:cs="Arial"/>
          <w:sz w:val="14"/>
          <w:szCs w:val="14"/>
        </w:rPr>
        <w:t>arties, e</w:t>
      </w:r>
      <w:r w:rsidR="000C4B2E" w:rsidRPr="007F05D0">
        <w:rPr>
          <w:rFonts w:cs="Arial"/>
          <w:sz w:val="14"/>
          <w:szCs w:val="14"/>
        </w:rPr>
        <w:t>ach Party (</w:t>
      </w:r>
      <w:r w:rsidRPr="007F05D0">
        <w:rPr>
          <w:rFonts w:cs="Arial"/>
          <w:sz w:val="14"/>
          <w:szCs w:val="14"/>
        </w:rPr>
        <w:t>the “</w:t>
      </w:r>
      <w:r w:rsidR="000C4B2E" w:rsidRPr="007F05D0">
        <w:rPr>
          <w:rFonts w:cs="Arial"/>
          <w:sz w:val="14"/>
          <w:szCs w:val="14"/>
        </w:rPr>
        <w:t>Recipient</w:t>
      </w:r>
      <w:r w:rsidRPr="007F05D0">
        <w:rPr>
          <w:rFonts w:cs="Arial"/>
          <w:sz w:val="14"/>
          <w:szCs w:val="14"/>
        </w:rPr>
        <w:t>”</w:t>
      </w:r>
      <w:r w:rsidR="000C4B2E" w:rsidRPr="007F05D0">
        <w:rPr>
          <w:rFonts w:cs="Arial"/>
          <w:sz w:val="14"/>
          <w:szCs w:val="14"/>
        </w:rPr>
        <w:t xml:space="preserve">) agrees to keep confidential and not to use for another purpose than the performance of the Consultancy Agreement all information, including without limitation, scientific findings, test results, technical data, trade secrets, know-how, research plans, product plans, patent applications, techniques, processes, developments and other information, as well as any and all business or financial information, that should be reasonably understood to be confidential, belonging to the other Party (the Disclosing Party) with which it may come in contact during the performance of the Consultancy Agreement (the “Confidential Information”). </w:t>
      </w:r>
    </w:p>
    <w:p w14:paraId="1F926676" w14:textId="77777777" w:rsidR="000C4B2E" w:rsidRPr="007F05D0" w:rsidRDefault="000C4B2E" w:rsidP="000C4B2E">
      <w:pPr>
        <w:numPr>
          <w:ilvl w:val="1"/>
          <w:numId w:val="19"/>
        </w:numPr>
        <w:spacing w:before="60" w:line="200" w:lineRule="atLeast"/>
        <w:ind w:left="578" w:hanging="578"/>
        <w:rPr>
          <w:rFonts w:cs="Arial"/>
          <w:sz w:val="14"/>
          <w:szCs w:val="14"/>
        </w:rPr>
      </w:pPr>
      <w:r w:rsidRPr="007F05D0">
        <w:rPr>
          <w:rFonts w:cs="Arial"/>
          <w:sz w:val="14"/>
          <w:szCs w:val="14"/>
        </w:rPr>
        <w:t>Each Party shall be responsible for the compliance by its personnel with these obligations.</w:t>
      </w:r>
    </w:p>
    <w:p w14:paraId="5F4FC258" w14:textId="77777777" w:rsidR="000C4B2E" w:rsidRPr="007F05D0" w:rsidRDefault="000C4B2E" w:rsidP="00143600">
      <w:pPr>
        <w:numPr>
          <w:ilvl w:val="1"/>
          <w:numId w:val="19"/>
        </w:numPr>
        <w:spacing w:before="60" w:line="200" w:lineRule="atLeast"/>
        <w:ind w:left="578" w:hanging="578"/>
        <w:rPr>
          <w:rFonts w:cs="Arial"/>
          <w:sz w:val="14"/>
          <w:szCs w:val="14"/>
        </w:rPr>
      </w:pPr>
      <w:r w:rsidRPr="007F05D0">
        <w:rPr>
          <w:rFonts w:cs="Arial"/>
          <w:sz w:val="14"/>
          <w:szCs w:val="14"/>
        </w:rPr>
        <w:t>The obligations under Clause 6.1 shall not apply to any information that:</w:t>
      </w:r>
    </w:p>
    <w:p w14:paraId="2E5BEC33" w14:textId="77777777" w:rsidR="000C4B2E" w:rsidRPr="007F05D0" w:rsidRDefault="000C4B2E" w:rsidP="000C4B2E">
      <w:pPr>
        <w:pStyle w:val="ListParagraph"/>
        <w:numPr>
          <w:ilvl w:val="0"/>
          <w:numId w:val="38"/>
        </w:numPr>
        <w:spacing w:before="60" w:line="200" w:lineRule="atLeast"/>
        <w:rPr>
          <w:rFonts w:cs="Arial"/>
          <w:sz w:val="14"/>
          <w:szCs w:val="14"/>
        </w:rPr>
      </w:pPr>
      <w:r w:rsidRPr="007F05D0">
        <w:rPr>
          <w:rFonts w:cs="Arial"/>
          <w:sz w:val="14"/>
          <w:szCs w:val="14"/>
        </w:rPr>
        <w:t>were in the public domain or open to the public at the time they were transmitted to Recipient, or</w:t>
      </w:r>
    </w:p>
    <w:p w14:paraId="3DF88A79" w14:textId="77777777" w:rsidR="000C4B2E" w:rsidRPr="007F05D0" w:rsidRDefault="000C4B2E" w:rsidP="000C4B2E">
      <w:pPr>
        <w:pStyle w:val="ListParagraph"/>
        <w:numPr>
          <w:ilvl w:val="0"/>
          <w:numId w:val="38"/>
        </w:numPr>
        <w:spacing w:before="60" w:line="200" w:lineRule="atLeast"/>
        <w:rPr>
          <w:rFonts w:cs="Arial"/>
          <w:sz w:val="14"/>
          <w:szCs w:val="14"/>
        </w:rPr>
      </w:pPr>
      <w:r w:rsidRPr="007F05D0">
        <w:rPr>
          <w:rFonts w:cs="Arial"/>
          <w:sz w:val="14"/>
          <w:szCs w:val="14"/>
        </w:rPr>
        <w:t>became public or open to the public for reasons other than an action or omission attributable to Recipient, or</w:t>
      </w:r>
    </w:p>
    <w:p w14:paraId="7E66A52E" w14:textId="50122EDC" w:rsidR="000C4B2E" w:rsidRPr="007F05D0" w:rsidRDefault="000C4B2E" w:rsidP="000C4B2E">
      <w:pPr>
        <w:pStyle w:val="ListParagraph"/>
        <w:numPr>
          <w:ilvl w:val="0"/>
          <w:numId w:val="38"/>
        </w:numPr>
        <w:spacing w:before="60" w:line="200" w:lineRule="atLeast"/>
        <w:rPr>
          <w:rFonts w:cs="Arial"/>
          <w:sz w:val="14"/>
          <w:szCs w:val="14"/>
        </w:rPr>
      </w:pPr>
      <w:r w:rsidRPr="007F05D0">
        <w:rPr>
          <w:rFonts w:cs="Arial"/>
          <w:sz w:val="14"/>
          <w:szCs w:val="14"/>
        </w:rPr>
        <w:t>were in Recipient's possession, without any limitation regarding their disclosure at the time they were transmitted to Recipient, or</w:t>
      </w:r>
    </w:p>
    <w:p w14:paraId="2E139343" w14:textId="77777777" w:rsidR="001041DF" w:rsidRPr="007F05D0" w:rsidRDefault="000C4B2E" w:rsidP="005B55D5">
      <w:pPr>
        <w:pStyle w:val="ListParagraph"/>
        <w:numPr>
          <w:ilvl w:val="0"/>
          <w:numId w:val="38"/>
        </w:numPr>
        <w:spacing w:before="60" w:line="200" w:lineRule="atLeast"/>
        <w:rPr>
          <w:rFonts w:cs="Arial"/>
          <w:sz w:val="14"/>
          <w:szCs w:val="14"/>
        </w:rPr>
      </w:pPr>
      <w:r w:rsidRPr="007F05D0">
        <w:rPr>
          <w:rFonts w:cs="Arial"/>
          <w:sz w:val="14"/>
          <w:szCs w:val="14"/>
        </w:rPr>
        <w:t>were obtained in good faith by Recipient and without any commitment relating to confidentiality from a third party entitled to disclose them, or</w:t>
      </w:r>
    </w:p>
    <w:p w14:paraId="49CD2CA3" w14:textId="77777777" w:rsidR="001041DF" w:rsidRPr="007F05D0" w:rsidRDefault="001041DF" w:rsidP="001041DF">
      <w:pPr>
        <w:pStyle w:val="ListParagraph"/>
        <w:numPr>
          <w:ilvl w:val="0"/>
          <w:numId w:val="38"/>
        </w:numPr>
        <w:spacing w:before="60" w:line="200" w:lineRule="atLeast"/>
        <w:rPr>
          <w:rFonts w:cs="Arial"/>
          <w:sz w:val="14"/>
          <w:szCs w:val="14"/>
        </w:rPr>
      </w:pPr>
      <w:r w:rsidRPr="007F05D0">
        <w:rPr>
          <w:rFonts w:cs="Arial"/>
          <w:sz w:val="14"/>
          <w:szCs w:val="14"/>
        </w:rPr>
        <w:t>R</w:t>
      </w:r>
      <w:r w:rsidR="000C4B2E" w:rsidRPr="007F05D0">
        <w:rPr>
          <w:rFonts w:cs="Arial"/>
          <w:sz w:val="14"/>
          <w:szCs w:val="14"/>
        </w:rPr>
        <w:t>ecipient can show were independently developed by or for Recipient without reliance upon the obligations of confidentiality set out herein.</w:t>
      </w:r>
    </w:p>
    <w:p w14:paraId="342B4335" w14:textId="476D5CF9" w:rsidR="000C4B2E" w:rsidRPr="007F05D0" w:rsidRDefault="000C4B2E" w:rsidP="00BB1B4A">
      <w:pPr>
        <w:numPr>
          <w:ilvl w:val="1"/>
          <w:numId w:val="19"/>
        </w:numPr>
        <w:spacing w:before="60" w:line="200" w:lineRule="atLeast"/>
        <w:ind w:left="578" w:hanging="578"/>
        <w:rPr>
          <w:rFonts w:cs="Arial"/>
          <w:sz w:val="14"/>
          <w:szCs w:val="14"/>
        </w:rPr>
      </w:pPr>
      <w:r w:rsidRPr="007F05D0">
        <w:rPr>
          <w:rFonts w:cs="Arial"/>
          <w:sz w:val="14"/>
          <w:szCs w:val="14"/>
        </w:rPr>
        <w:t xml:space="preserve">The obligations under this </w:t>
      </w:r>
      <w:r w:rsidR="00464F8D" w:rsidRPr="007F05D0">
        <w:rPr>
          <w:rFonts w:cs="Arial"/>
          <w:sz w:val="14"/>
          <w:szCs w:val="14"/>
        </w:rPr>
        <w:t>Clause</w:t>
      </w:r>
      <w:r w:rsidRPr="007F05D0">
        <w:rPr>
          <w:rFonts w:cs="Arial"/>
          <w:sz w:val="14"/>
          <w:szCs w:val="14"/>
        </w:rPr>
        <w:t xml:space="preserve"> </w:t>
      </w:r>
      <w:r w:rsidR="00464F8D" w:rsidRPr="007F05D0">
        <w:rPr>
          <w:rFonts w:cs="Arial"/>
          <w:sz w:val="14"/>
          <w:szCs w:val="14"/>
        </w:rPr>
        <w:t>6</w:t>
      </w:r>
      <w:r w:rsidRPr="007F05D0">
        <w:rPr>
          <w:rFonts w:cs="Arial"/>
          <w:sz w:val="14"/>
          <w:szCs w:val="14"/>
        </w:rPr>
        <w:t xml:space="preserve"> shall remain effective for </w:t>
      </w:r>
      <w:r w:rsidR="00464F8D" w:rsidRPr="007F05D0">
        <w:rPr>
          <w:rFonts w:cs="Arial"/>
          <w:sz w:val="14"/>
          <w:szCs w:val="14"/>
        </w:rPr>
        <w:t>one (1)</w:t>
      </w:r>
      <w:r w:rsidRPr="007F05D0">
        <w:rPr>
          <w:rFonts w:cs="Arial"/>
          <w:sz w:val="14"/>
          <w:szCs w:val="14"/>
        </w:rPr>
        <w:t xml:space="preserve"> year after termination of th</w:t>
      </w:r>
      <w:r w:rsidR="00464F8D" w:rsidRPr="007F05D0">
        <w:rPr>
          <w:rFonts w:cs="Arial"/>
          <w:sz w:val="14"/>
          <w:szCs w:val="14"/>
        </w:rPr>
        <w:t>e Consultancy</w:t>
      </w:r>
      <w:r w:rsidRPr="007F05D0">
        <w:rPr>
          <w:rFonts w:cs="Arial"/>
          <w:sz w:val="14"/>
          <w:szCs w:val="14"/>
        </w:rPr>
        <w:t xml:space="preserve"> Agreement or for a period defined by the Disclosing Party at the time of communication of such confidential information to Recipient.</w:t>
      </w:r>
    </w:p>
    <w:p w14:paraId="295A627D" w14:textId="281924DE" w:rsidR="00C00E9B" w:rsidRPr="007F05D0" w:rsidRDefault="00873EA8" w:rsidP="00481AD1">
      <w:pPr>
        <w:pStyle w:val="Chapitre"/>
        <w:tabs>
          <w:tab w:val="clear" w:pos="432"/>
          <w:tab w:val="num" w:pos="567"/>
        </w:tabs>
        <w:spacing w:before="240" w:after="60"/>
        <w:ind w:left="567" w:hanging="567"/>
        <w:rPr>
          <w:rFonts w:ascii="Arial" w:hAnsi="Arial"/>
          <w:sz w:val="14"/>
          <w:szCs w:val="14"/>
        </w:rPr>
      </w:pPr>
      <w:r w:rsidRPr="007F05D0">
        <w:rPr>
          <w:rFonts w:ascii="Arial" w:hAnsi="Arial"/>
          <w:sz w:val="14"/>
          <w:szCs w:val="14"/>
        </w:rPr>
        <w:t>Intellectual Property</w:t>
      </w:r>
      <w:r w:rsidR="00F826E3" w:rsidRPr="007F05D0">
        <w:rPr>
          <w:rFonts w:ascii="Arial" w:hAnsi="Arial"/>
          <w:sz w:val="14"/>
          <w:szCs w:val="14"/>
        </w:rPr>
        <w:t> ;</w:t>
      </w:r>
      <w:r w:rsidR="00235705" w:rsidRPr="007F05D0">
        <w:rPr>
          <w:rFonts w:ascii="Arial" w:hAnsi="Arial"/>
          <w:sz w:val="14"/>
          <w:szCs w:val="14"/>
        </w:rPr>
        <w:t xml:space="preserve"> Publications</w:t>
      </w:r>
    </w:p>
    <w:p w14:paraId="33AF7C90" w14:textId="77777777" w:rsidR="00E96828" w:rsidRPr="007F05D0" w:rsidRDefault="00E96828" w:rsidP="00E96828">
      <w:pPr>
        <w:numPr>
          <w:ilvl w:val="1"/>
          <w:numId w:val="19"/>
        </w:numPr>
        <w:spacing w:before="60" w:line="200" w:lineRule="atLeast"/>
        <w:ind w:left="578" w:hanging="578"/>
        <w:rPr>
          <w:rFonts w:cs="Arial"/>
          <w:sz w:val="14"/>
          <w:szCs w:val="14"/>
          <w:lang w:val="en-US"/>
        </w:rPr>
      </w:pPr>
      <w:r w:rsidRPr="007F05D0">
        <w:rPr>
          <w:rFonts w:cs="Arial"/>
          <w:sz w:val="14"/>
          <w:szCs w:val="14"/>
        </w:rPr>
        <w:t>The Consultant shall remain owner of its entire know-how, concepts, results of research, inventions, software and all other information generated either before, after or independently of the Project. The Consultancy Agreement does not confer on the Client any right to use such rights of the Consultant. Any licence concerning such rights would be subject to a separate agreement between the Parties</w:t>
      </w:r>
      <w:r w:rsidRPr="007F05D0">
        <w:rPr>
          <w:rFonts w:cs="Arial"/>
          <w:sz w:val="14"/>
          <w:szCs w:val="14"/>
          <w:lang w:val="en-US"/>
        </w:rPr>
        <w:t>.</w:t>
      </w:r>
    </w:p>
    <w:p w14:paraId="295A627E" w14:textId="77777777" w:rsidR="00C00E9B" w:rsidRPr="007F05D0" w:rsidRDefault="00F7297E" w:rsidP="004F56CA">
      <w:pPr>
        <w:numPr>
          <w:ilvl w:val="1"/>
          <w:numId w:val="19"/>
        </w:numPr>
        <w:spacing w:before="60" w:line="200" w:lineRule="atLeast"/>
        <w:ind w:left="578" w:hanging="578"/>
        <w:rPr>
          <w:rFonts w:cs="Arial"/>
          <w:sz w:val="14"/>
          <w:szCs w:val="14"/>
          <w:lang w:val="en-US"/>
        </w:rPr>
      </w:pPr>
      <w:r w:rsidRPr="007F05D0">
        <w:rPr>
          <w:rFonts w:cs="Arial"/>
          <w:sz w:val="14"/>
          <w:szCs w:val="14"/>
        </w:rPr>
        <w:t>All results of the Project generated by the Consultant, whether or not patentable or capable of copyright protection (“Results”) will be communicated to the Client, which will be owner of all intellectual property rights relating to such results, including the right to apply for one or more patents on such Results</w:t>
      </w:r>
      <w:r w:rsidR="00C00E9B" w:rsidRPr="007F05D0">
        <w:rPr>
          <w:rFonts w:cs="Arial"/>
          <w:sz w:val="14"/>
          <w:szCs w:val="14"/>
          <w:lang w:val="en-US"/>
        </w:rPr>
        <w:t>.</w:t>
      </w:r>
    </w:p>
    <w:p w14:paraId="295A627F" w14:textId="7C8CB7CA" w:rsidR="00C00E9B" w:rsidRPr="007F05D0" w:rsidRDefault="00F7297E" w:rsidP="004F56CA">
      <w:pPr>
        <w:numPr>
          <w:ilvl w:val="1"/>
          <w:numId w:val="19"/>
        </w:numPr>
        <w:spacing w:before="60" w:line="200" w:lineRule="atLeast"/>
        <w:ind w:left="578" w:hanging="578"/>
        <w:rPr>
          <w:rFonts w:cs="Arial"/>
          <w:sz w:val="14"/>
          <w:szCs w:val="14"/>
          <w:lang w:val="en-US"/>
        </w:rPr>
      </w:pPr>
      <w:r w:rsidRPr="007F05D0">
        <w:rPr>
          <w:rFonts w:cs="Arial"/>
          <w:sz w:val="14"/>
          <w:szCs w:val="14"/>
        </w:rPr>
        <w:t>To the extent it can reasonably do so but not so as to disturb the activities of the Consultant or its professors, the Consultant undertakes to provide reasonable assistance (in the form of information concerning the Project and the Results) to the Client for any intellectual property protection measures taken by the C</w:t>
      </w:r>
      <w:r w:rsidR="00DC5EB2" w:rsidRPr="007F05D0">
        <w:rPr>
          <w:rFonts w:cs="Arial"/>
          <w:sz w:val="14"/>
          <w:szCs w:val="14"/>
        </w:rPr>
        <w:t>lient relating to the Results.</w:t>
      </w:r>
      <w:r w:rsidRPr="007F05D0">
        <w:rPr>
          <w:rFonts w:cs="Arial"/>
          <w:sz w:val="14"/>
          <w:szCs w:val="14"/>
        </w:rPr>
        <w:t xml:space="preserve"> The Consultant may invoice the time spent by its professors, employees and/or students in providing such assistance at its rates in force at the t</w:t>
      </w:r>
      <w:r w:rsidR="00DC5EB2" w:rsidRPr="007F05D0">
        <w:rPr>
          <w:rFonts w:cs="Arial"/>
          <w:sz w:val="14"/>
          <w:szCs w:val="14"/>
        </w:rPr>
        <w:t>ime the assistance is provided.</w:t>
      </w:r>
      <w:r w:rsidRPr="007F05D0">
        <w:rPr>
          <w:rFonts w:cs="Arial"/>
          <w:sz w:val="14"/>
          <w:szCs w:val="14"/>
        </w:rPr>
        <w:t xml:space="preserve"> The Client undertakes to pay such </w:t>
      </w:r>
      <w:r w:rsidRPr="007F05D0">
        <w:rPr>
          <w:rFonts w:cs="Arial"/>
          <w:sz w:val="14"/>
          <w:szCs w:val="14"/>
        </w:rPr>
        <w:t>invoices and to reimburse the expenses incurred in providing such assistance.</w:t>
      </w:r>
    </w:p>
    <w:p w14:paraId="5E953A37" w14:textId="61B26656" w:rsidR="00E96828" w:rsidRPr="007F05D0" w:rsidRDefault="00022751" w:rsidP="00E96828">
      <w:pPr>
        <w:numPr>
          <w:ilvl w:val="1"/>
          <w:numId w:val="19"/>
        </w:numPr>
        <w:spacing w:before="60" w:line="200" w:lineRule="atLeast"/>
        <w:ind w:left="578" w:hanging="578"/>
        <w:rPr>
          <w:rFonts w:cs="Arial"/>
          <w:sz w:val="14"/>
          <w:szCs w:val="14"/>
          <w:lang w:val="en-US"/>
        </w:rPr>
      </w:pPr>
      <w:r>
        <w:rPr>
          <w:rFonts w:cs="Arial"/>
          <w:sz w:val="14"/>
          <w:szCs w:val="14"/>
        </w:rPr>
        <w:t>Subject to Clause 6, t</w:t>
      </w:r>
      <w:r w:rsidR="00E96828" w:rsidRPr="007F05D0">
        <w:rPr>
          <w:rFonts w:cs="Arial"/>
          <w:sz w:val="14"/>
          <w:szCs w:val="14"/>
        </w:rPr>
        <w:t>he Consultant may nevertheless use for reference and/or teaching purposes any document produced while executing the Project</w:t>
      </w:r>
      <w:r w:rsidR="00E96828" w:rsidRPr="007F05D0">
        <w:rPr>
          <w:rFonts w:cs="Arial"/>
          <w:sz w:val="14"/>
          <w:szCs w:val="14"/>
          <w:lang w:val="en-US"/>
        </w:rPr>
        <w:t>.</w:t>
      </w:r>
    </w:p>
    <w:p w14:paraId="295A6281" w14:textId="59AEC288" w:rsidR="00C00E9B" w:rsidRPr="007F05D0" w:rsidRDefault="00D86509"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Consultant,</w:t>
      </w:r>
      <w:r w:rsidR="007F135B" w:rsidRPr="007F05D0">
        <w:rPr>
          <w:rFonts w:cs="Arial"/>
          <w:sz w:val="14"/>
          <w:szCs w:val="14"/>
        </w:rPr>
        <w:t xml:space="preserve"> its professors and personnel shall have the right to publish, in reviews and/or in presentations, the Results as from </w:t>
      </w:r>
      <w:r w:rsidR="00C13571" w:rsidRPr="007F05D0">
        <w:rPr>
          <w:rFonts w:cs="Arial"/>
          <w:sz w:val="14"/>
          <w:szCs w:val="14"/>
        </w:rPr>
        <w:t>six</w:t>
      </w:r>
      <w:r w:rsidR="007F135B" w:rsidRPr="007F05D0">
        <w:rPr>
          <w:rFonts w:cs="Arial"/>
          <w:sz w:val="14"/>
          <w:szCs w:val="14"/>
        </w:rPr>
        <w:t xml:space="preserve"> months after the Consultant has handed over t</w:t>
      </w:r>
      <w:r w:rsidR="00DC5EB2" w:rsidRPr="007F05D0">
        <w:rPr>
          <w:rFonts w:cs="Arial"/>
          <w:sz w:val="14"/>
          <w:szCs w:val="14"/>
        </w:rPr>
        <w:t>he</w:t>
      </w:r>
      <w:r w:rsidR="000004AB" w:rsidRPr="007F05D0">
        <w:rPr>
          <w:rFonts w:cs="Arial"/>
          <w:sz w:val="14"/>
          <w:szCs w:val="14"/>
        </w:rPr>
        <w:t xml:space="preserve"> </w:t>
      </w:r>
      <w:r w:rsidR="00E96828" w:rsidRPr="007F05D0">
        <w:rPr>
          <w:rFonts w:cs="Arial"/>
          <w:sz w:val="14"/>
          <w:szCs w:val="14"/>
        </w:rPr>
        <w:t>R</w:t>
      </w:r>
      <w:r w:rsidR="000004AB" w:rsidRPr="007F05D0">
        <w:rPr>
          <w:rFonts w:cs="Arial"/>
          <w:sz w:val="14"/>
          <w:szCs w:val="14"/>
        </w:rPr>
        <w:t>esults</w:t>
      </w:r>
      <w:r w:rsidR="00DC5EB2" w:rsidRPr="007F05D0">
        <w:rPr>
          <w:rFonts w:cs="Arial"/>
          <w:sz w:val="14"/>
          <w:szCs w:val="14"/>
        </w:rPr>
        <w:t>.</w:t>
      </w:r>
      <w:r w:rsidR="007F135B" w:rsidRPr="007F05D0">
        <w:rPr>
          <w:rFonts w:cs="Arial"/>
          <w:sz w:val="14"/>
          <w:szCs w:val="14"/>
        </w:rPr>
        <w:t xml:space="preserve"> </w:t>
      </w:r>
      <w:r w:rsidR="007F135B" w:rsidRPr="007F05D0">
        <w:rPr>
          <w:rFonts w:cs="Arial"/>
          <w:sz w:val="14"/>
          <w:szCs w:val="14"/>
          <w:lang w:val="en-US"/>
        </w:rPr>
        <w:t xml:space="preserve">The Client acknowledges the importance of this right of the Consultant, its professors and personnel and is aware that any patent application would need </w:t>
      </w:r>
      <w:r w:rsidR="00DC5EB2" w:rsidRPr="007F05D0">
        <w:rPr>
          <w:rFonts w:cs="Arial"/>
          <w:sz w:val="14"/>
          <w:szCs w:val="14"/>
          <w:lang w:val="en-US"/>
        </w:rPr>
        <w:t>to be filed within that period.</w:t>
      </w:r>
      <w:r w:rsidR="007F135B" w:rsidRPr="007F05D0">
        <w:rPr>
          <w:rFonts w:cs="Arial"/>
          <w:sz w:val="14"/>
          <w:szCs w:val="14"/>
          <w:lang w:val="en-US"/>
        </w:rPr>
        <w:t xml:space="preserve"> The Client may request a one-month extension of such period and the Consultant shall not unreasonably refuse such a request if the Client submits with its request a copy of an adv</w:t>
      </w:r>
      <w:r w:rsidR="00DC5EB2" w:rsidRPr="007F05D0">
        <w:rPr>
          <w:rFonts w:cs="Arial"/>
          <w:sz w:val="14"/>
          <w:szCs w:val="14"/>
          <w:lang w:val="en-US"/>
        </w:rPr>
        <w:t>anced draft patent application.</w:t>
      </w:r>
      <w:r w:rsidR="007F135B" w:rsidRPr="007F05D0">
        <w:rPr>
          <w:rFonts w:cs="Arial"/>
          <w:sz w:val="14"/>
          <w:szCs w:val="14"/>
          <w:lang w:val="en-US"/>
        </w:rPr>
        <w:t xml:space="preserve"> The right of publication referred to above prevails over any contradictory provisions in any confidentiality agreement in force between the </w:t>
      </w:r>
      <w:r w:rsidR="0050704A" w:rsidRPr="007F05D0">
        <w:rPr>
          <w:rFonts w:cs="Arial"/>
          <w:sz w:val="14"/>
          <w:szCs w:val="14"/>
          <w:lang w:val="en-US"/>
        </w:rPr>
        <w:t>P</w:t>
      </w:r>
      <w:r w:rsidR="007F135B" w:rsidRPr="007F05D0">
        <w:rPr>
          <w:rFonts w:cs="Arial"/>
          <w:sz w:val="14"/>
          <w:szCs w:val="14"/>
          <w:lang w:val="en-US"/>
        </w:rPr>
        <w:t>arties</w:t>
      </w:r>
      <w:r w:rsidR="00CF0C82" w:rsidRPr="007F05D0">
        <w:rPr>
          <w:rFonts w:cs="Arial"/>
          <w:sz w:val="14"/>
          <w:szCs w:val="14"/>
          <w:lang w:val="en-US"/>
        </w:rPr>
        <w:t>.</w:t>
      </w:r>
    </w:p>
    <w:p w14:paraId="295A6282" w14:textId="55431E4A" w:rsidR="00C00E9B" w:rsidRPr="007F05D0" w:rsidRDefault="007F135B" w:rsidP="004F56CA">
      <w:pPr>
        <w:numPr>
          <w:ilvl w:val="1"/>
          <w:numId w:val="19"/>
        </w:numPr>
        <w:spacing w:before="60" w:line="200" w:lineRule="atLeast"/>
        <w:ind w:left="578" w:hanging="578"/>
        <w:rPr>
          <w:rFonts w:cs="Arial"/>
          <w:sz w:val="14"/>
          <w:szCs w:val="14"/>
          <w:lang w:val="en-US"/>
        </w:rPr>
      </w:pPr>
      <w:r w:rsidRPr="007F05D0">
        <w:rPr>
          <w:rFonts w:cs="Arial"/>
          <w:sz w:val="14"/>
          <w:szCs w:val="14"/>
        </w:rPr>
        <w:t>The Consultant shall submit to the Client an advance copy of any proposed article or present</w:t>
      </w:r>
      <w:r w:rsidR="00B26272" w:rsidRPr="007F05D0">
        <w:rPr>
          <w:rFonts w:cs="Arial"/>
          <w:sz w:val="14"/>
          <w:szCs w:val="14"/>
        </w:rPr>
        <w:t>ation referring to the Results.</w:t>
      </w:r>
      <w:r w:rsidRPr="007F05D0">
        <w:rPr>
          <w:rFonts w:cs="Arial"/>
          <w:sz w:val="14"/>
          <w:szCs w:val="14"/>
        </w:rPr>
        <w:t xml:space="preserve"> The Client may, within thirty days of such submission, require an amendment of such article or presentation (1) to delete any </w:t>
      </w:r>
      <w:r w:rsidR="00022751">
        <w:rPr>
          <w:rFonts w:cs="Arial"/>
          <w:sz w:val="14"/>
          <w:szCs w:val="14"/>
        </w:rPr>
        <w:t>C</w:t>
      </w:r>
      <w:r w:rsidRPr="007F05D0">
        <w:rPr>
          <w:rFonts w:cs="Arial"/>
          <w:sz w:val="14"/>
          <w:szCs w:val="14"/>
        </w:rPr>
        <w:t xml:space="preserve">onfidential </w:t>
      </w:r>
      <w:r w:rsidR="00022751">
        <w:rPr>
          <w:rFonts w:cs="Arial"/>
          <w:sz w:val="14"/>
          <w:szCs w:val="14"/>
        </w:rPr>
        <w:t>I</w:t>
      </w:r>
      <w:r w:rsidRPr="007F05D0">
        <w:rPr>
          <w:rFonts w:cs="Arial"/>
          <w:sz w:val="14"/>
          <w:szCs w:val="14"/>
        </w:rPr>
        <w:t>nformation of the Client pre-dating the Project or developed independently by the Client or in respect of which the Client is under confidentiality obligations to a third party, or (2) to preserve the confidentiality of Results which the Client wishes to keep confidential, provided that any deletions or amendments for the latter reason do not deprive the article of its academic interest or novelty.</w:t>
      </w:r>
    </w:p>
    <w:p w14:paraId="3FB2214E" w14:textId="435CF8CA" w:rsidR="00BB1B4A" w:rsidRPr="007F05D0" w:rsidRDefault="00050E09" w:rsidP="00481AD1">
      <w:pPr>
        <w:numPr>
          <w:ilvl w:val="1"/>
          <w:numId w:val="19"/>
        </w:numPr>
        <w:spacing w:before="60" w:line="200" w:lineRule="atLeast"/>
        <w:ind w:left="578" w:hanging="578"/>
        <w:rPr>
          <w:rFonts w:cs="Arial"/>
          <w:sz w:val="14"/>
          <w:szCs w:val="14"/>
        </w:rPr>
      </w:pPr>
      <w:r w:rsidRPr="007F05D0">
        <w:rPr>
          <w:rFonts w:cs="Arial"/>
          <w:sz w:val="14"/>
          <w:szCs w:val="14"/>
        </w:rPr>
        <w:t>Any reference made by the Client to employees of the Consultant, or to institutes or other groups of the Consultant, necessitates the clear and written consent of all interested parties. This concerns particularly, but not exclusively, references made in descriptions of products, brochures and scientific publications.</w:t>
      </w:r>
    </w:p>
    <w:p w14:paraId="295A6283" w14:textId="77777777" w:rsidR="00C00E9B" w:rsidRPr="007F05D0" w:rsidRDefault="007F135B" w:rsidP="00481AD1">
      <w:pPr>
        <w:pStyle w:val="Chapitre"/>
        <w:tabs>
          <w:tab w:val="clear" w:pos="432"/>
          <w:tab w:val="num" w:pos="567"/>
        </w:tabs>
        <w:spacing w:before="240" w:after="60"/>
        <w:ind w:left="567" w:hanging="567"/>
        <w:rPr>
          <w:rFonts w:ascii="Arial" w:hAnsi="Arial"/>
          <w:sz w:val="14"/>
          <w:szCs w:val="14"/>
        </w:rPr>
      </w:pPr>
      <w:r w:rsidRPr="007F05D0">
        <w:rPr>
          <w:rFonts w:ascii="Arial" w:hAnsi="Arial"/>
          <w:sz w:val="14"/>
          <w:szCs w:val="14"/>
        </w:rPr>
        <w:t>Miscellaneous</w:t>
      </w:r>
    </w:p>
    <w:p w14:paraId="295A6284" w14:textId="4DB20C80" w:rsidR="00C00E9B" w:rsidRPr="007F05D0" w:rsidRDefault="007F135B" w:rsidP="00481AD1">
      <w:pPr>
        <w:numPr>
          <w:ilvl w:val="1"/>
          <w:numId w:val="19"/>
        </w:numPr>
        <w:spacing w:beforeLines="60" w:before="144" w:line="200" w:lineRule="atLeast"/>
        <w:ind w:left="578" w:hanging="578"/>
        <w:rPr>
          <w:rFonts w:cs="Arial"/>
          <w:sz w:val="14"/>
          <w:szCs w:val="14"/>
          <w:lang w:val="en-US"/>
        </w:rPr>
      </w:pPr>
      <w:r w:rsidRPr="007F05D0">
        <w:rPr>
          <w:rFonts w:cs="Arial"/>
          <w:sz w:val="14"/>
          <w:szCs w:val="14"/>
        </w:rPr>
        <w:t>Th</w:t>
      </w:r>
      <w:r w:rsidR="00830DCE" w:rsidRPr="007F05D0">
        <w:rPr>
          <w:rFonts w:cs="Arial"/>
          <w:sz w:val="14"/>
          <w:szCs w:val="14"/>
        </w:rPr>
        <w:t>e Consultancy</w:t>
      </w:r>
      <w:r w:rsidRPr="007F05D0">
        <w:rPr>
          <w:rFonts w:cs="Arial"/>
          <w:sz w:val="14"/>
          <w:szCs w:val="14"/>
        </w:rPr>
        <w:t xml:space="preserve"> Agreement, including its annexes, together with any confidentiality agreement in force between the </w:t>
      </w:r>
      <w:r w:rsidR="0050704A" w:rsidRPr="007F05D0">
        <w:rPr>
          <w:rFonts w:cs="Arial"/>
          <w:sz w:val="14"/>
          <w:szCs w:val="14"/>
        </w:rPr>
        <w:t>P</w:t>
      </w:r>
      <w:r w:rsidRPr="007F05D0">
        <w:rPr>
          <w:rFonts w:cs="Arial"/>
          <w:sz w:val="14"/>
          <w:szCs w:val="14"/>
        </w:rPr>
        <w:t xml:space="preserve">arties, represent(s) the entire agreement between the </w:t>
      </w:r>
      <w:r w:rsidR="0050704A" w:rsidRPr="007F05D0">
        <w:rPr>
          <w:rFonts w:cs="Arial"/>
          <w:sz w:val="14"/>
          <w:szCs w:val="14"/>
        </w:rPr>
        <w:t>P</w:t>
      </w:r>
      <w:r w:rsidRPr="007F05D0">
        <w:rPr>
          <w:rFonts w:cs="Arial"/>
          <w:sz w:val="14"/>
          <w:szCs w:val="14"/>
        </w:rPr>
        <w:t>arties in</w:t>
      </w:r>
      <w:r w:rsidR="00DC5EB2" w:rsidRPr="007F05D0">
        <w:rPr>
          <w:rFonts w:cs="Arial"/>
          <w:sz w:val="14"/>
          <w:szCs w:val="14"/>
        </w:rPr>
        <w:t xml:space="preserve"> respect of its subject matter.</w:t>
      </w:r>
      <w:r w:rsidRPr="007F05D0">
        <w:rPr>
          <w:rFonts w:cs="Arial"/>
          <w:sz w:val="14"/>
          <w:szCs w:val="14"/>
        </w:rPr>
        <w:t xml:space="preserve"> No promise not appearing in th</w:t>
      </w:r>
      <w:r w:rsidR="00830DCE" w:rsidRPr="007F05D0">
        <w:rPr>
          <w:rFonts w:cs="Arial"/>
          <w:sz w:val="14"/>
          <w:szCs w:val="14"/>
        </w:rPr>
        <w:t>e Consultancy</w:t>
      </w:r>
      <w:r w:rsidRPr="007F05D0">
        <w:rPr>
          <w:rFonts w:cs="Arial"/>
          <w:sz w:val="14"/>
          <w:szCs w:val="14"/>
        </w:rPr>
        <w:t xml:space="preserve"> Agreement and/or any other documents listed in the preceding sentence induced either </w:t>
      </w:r>
      <w:r w:rsidR="005A58DF" w:rsidRPr="007F05D0">
        <w:rPr>
          <w:rFonts w:cs="Arial"/>
          <w:sz w:val="14"/>
          <w:szCs w:val="14"/>
        </w:rPr>
        <w:t>P</w:t>
      </w:r>
      <w:r w:rsidRPr="007F05D0">
        <w:rPr>
          <w:rFonts w:cs="Arial"/>
          <w:sz w:val="14"/>
          <w:szCs w:val="14"/>
        </w:rPr>
        <w:t>arty to enter into th</w:t>
      </w:r>
      <w:r w:rsidR="00830DCE" w:rsidRPr="007F05D0">
        <w:rPr>
          <w:rFonts w:cs="Arial"/>
          <w:sz w:val="14"/>
          <w:szCs w:val="14"/>
        </w:rPr>
        <w:t>e Consultancy</w:t>
      </w:r>
      <w:r w:rsidRPr="007F05D0">
        <w:rPr>
          <w:rFonts w:cs="Arial"/>
          <w:sz w:val="14"/>
          <w:szCs w:val="14"/>
        </w:rPr>
        <w:t xml:space="preserve"> Agreement</w:t>
      </w:r>
      <w:r w:rsidR="00C00E9B" w:rsidRPr="007F05D0">
        <w:rPr>
          <w:rFonts w:cs="Arial"/>
          <w:sz w:val="14"/>
          <w:szCs w:val="14"/>
          <w:lang w:val="en-US"/>
        </w:rPr>
        <w:t>.</w:t>
      </w:r>
    </w:p>
    <w:p w14:paraId="651EDD2A" w14:textId="26B395EC" w:rsidR="00022751" w:rsidRDefault="00022751" w:rsidP="00022751">
      <w:pPr>
        <w:numPr>
          <w:ilvl w:val="1"/>
          <w:numId w:val="19"/>
        </w:numPr>
        <w:spacing w:beforeLines="60" w:before="144" w:line="200" w:lineRule="atLeast"/>
        <w:ind w:left="578" w:hanging="578"/>
        <w:rPr>
          <w:rFonts w:cs="Arial"/>
          <w:sz w:val="14"/>
          <w:szCs w:val="14"/>
        </w:rPr>
      </w:pPr>
      <w:r w:rsidRPr="00022751">
        <w:rPr>
          <w:rFonts w:cs="Arial"/>
          <w:sz w:val="14"/>
          <w:szCs w:val="14"/>
        </w:rPr>
        <w:t xml:space="preserve">This Agreement may be executed in any number of counterparts, each of which shall be deemed an original and all of which shall together be deemed to constitute one and the same Agreement. Each Pary acknowledges that an original signature or a copy thereof, including a “portable document format” </w:t>
      </w:r>
      <w:r w:rsidR="00EE79A8">
        <w:rPr>
          <w:rFonts w:cs="Arial"/>
          <w:sz w:val="14"/>
          <w:szCs w:val="14"/>
        </w:rPr>
        <w:t>(</w:t>
      </w:r>
      <w:r w:rsidRPr="00022751">
        <w:rPr>
          <w:rFonts w:cs="Arial"/>
          <w:sz w:val="14"/>
          <w:szCs w:val="14"/>
        </w:rPr>
        <w:t>PDF copy</w:t>
      </w:r>
      <w:r w:rsidR="00EE79A8">
        <w:rPr>
          <w:rFonts w:cs="Arial"/>
          <w:sz w:val="14"/>
          <w:szCs w:val="14"/>
        </w:rPr>
        <w:t>)</w:t>
      </w:r>
      <w:r w:rsidRPr="00022751">
        <w:rPr>
          <w:rFonts w:cs="Arial"/>
          <w:sz w:val="14"/>
          <w:szCs w:val="14"/>
        </w:rPr>
        <w:t xml:space="preserve">, or a signature generated by industry standard electronic signature software  (e.g. DocuSign, SwitchSign), which is transmitted by email shall constitute an original signature for purposes of this Agreement and any </w:t>
      </w:r>
      <w:r>
        <w:rPr>
          <w:rFonts w:cs="Arial"/>
          <w:sz w:val="14"/>
          <w:szCs w:val="14"/>
        </w:rPr>
        <w:t xml:space="preserve">addition or </w:t>
      </w:r>
      <w:r w:rsidRPr="00022751">
        <w:rPr>
          <w:rFonts w:cs="Arial"/>
          <w:sz w:val="14"/>
          <w:szCs w:val="14"/>
        </w:rPr>
        <w:t>amendment, and shall have the same legal force and effect as the exchange of original signatures</w:t>
      </w:r>
      <w:r w:rsidR="00EE79A8">
        <w:rPr>
          <w:rFonts w:cs="Arial"/>
          <w:sz w:val="14"/>
          <w:szCs w:val="14"/>
        </w:rPr>
        <w:t>.</w:t>
      </w:r>
    </w:p>
    <w:p w14:paraId="3C0096CC" w14:textId="1ECB980A" w:rsidR="00830DCE" w:rsidRPr="007F05D0" w:rsidRDefault="007F135B" w:rsidP="00481AD1">
      <w:pPr>
        <w:pStyle w:val="ListParagraph"/>
        <w:numPr>
          <w:ilvl w:val="1"/>
          <w:numId w:val="19"/>
        </w:numPr>
        <w:spacing w:beforeLines="60" w:before="144" w:line="200" w:lineRule="atLeast"/>
        <w:ind w:left="578" w:hanging="578"/>
        <w:rPr>
          <w:rFonts w:cs="Arial"/>
          <w:sz w:val="14"/>
          <w:szCs w:val="14"/>
          <w:lang w:val="en-US"/>
        </w:rPr>
      </w:pPr>
      <w:r w:rsidRPr="007F05D0">
        <w:rPr>
          <w:rFonts w:cs="Arial"/>
          <w:sz w:val="14"/>
          <w:szCs w:val="14"/>
        </w:rPr>
        <w:t>Any addition to or amendment of th</w:t>
      </w:r>
      <w:r w:rsidR="00830DCE" w:rsidRPr="007F05D0">
        <w:rPr>
          <w:rFonts w:cs="Arial"/>
          <w:sz w:val="14"/>
          <w:szCs w:val="14"/>
        </w:rPr>
        <w:t>e Consultancy</w:t>
      </w:r>
      <w:r w:rsidRPr="007F05D0">
        <w:rPr>
          <w:rFonts w:cs="Arial"/>
          <w:sz w:val="14"/>
          <w:szCs w:val="14"/>
        </w:rPr>
        <w:t xml:space="preserve"> Agreement may only be made </w:t>
      </w:r>
      <w:r w:rsidR="00022751">
        <w:rPr>
          <w:rFonts w:cs="Arial"/>
          <w:sz w:val="14"/>
          <w:szCs w:val="14"/>
        </w:rPr>
        <w:t>by a written instrument signed by all Parties.</w:t>
      </w:r>
    </w:p>
    <w:p w14:paraId="3F5DD8FD" w14:textId="77777777" w:rsidR="00086F4D" w:rsidRDefault="007F135B" w:rsidP="00086F4D">
      <w:pPr>
        <w:pStyle w:val="ListParagraph"/>
        <w:numPr>
          <w:ilvl w:val="1"/>
          <w:numId w:val="19"/>
        </w:numPr>
        <w:spacing w:beforeLines="60" w:before="144" w:line="200" w:lineRule="atLeast"/>
        <w:ind w:left="578" w:hanging="578"/>
        <w:rPr>
          <w:rFonts w:cs="Arial"/>
          <w:sz w:val="14"/>
          <w:szCs w:val="14"/>
          <w:lang w:val="en-US"/>
        </w:rPr>
      </w:pPr>
      <w:r w:rsidRPr="00086F4D">
        <w:rPr>
          <w:rFonts w:cs="Arial"/>
          <w:sz w:val="14"/>
          <w:szCs w:val="14"/>
        </w:rPr>
        <w:t>Th</w:t>
      </w:r>
      <w:r w:rsidR="00830DCE" w:rsidRPr="00086F4D">
        <w:rPr>
          <w:rFonts w:cs="Arial"/>
          <w:sz w:val="14"/>
          <w:szCs w:val="14"/>
        </w:rPr>
        <w:t>e Consultancy</w:t>
      </w:r>
      <w:r w:rsidRPr="00086F4D">
        <w:rPr>
          <w:rFonts w:cs="Arial"/>
          <w:sz w:val="14"/>
          <w:szCs w:val="14"/>
        </w:rPr>
        <w:t xml:space="preserve"> Agreement shall be governed by Swiss law</w:t>
      </w:r>
      <w:r w:rsidR="00830DCE" w:rsidRPr="00086F4D">
        <w:rPr>
          <w:rFonts w:cs="Arial"/>
          <w:sz w:val="14"/>
          <w:szCs w:val="14"/>
        </w:rPr>
        <w:t xml:space="preserve"> without giving effect to any conflict of law rules</w:t>
      </w:r>
      <w:r w:rsidRPr="00086F4D">
        <w:rPr>
          <w:rFonts w:cs="Arial"/>
          <w:sz w:val="14"/>
          <w:szCs w:val="14"/>
        </w:rPr>
        <w:t xml:space="preserve">. </w:t>
      </w:r>
      <w:r w:rsidR="00EB46CF" w:rsidRPr="00086F4D">
        <w:rPr>
          <w:rFonts w:cs="Arial"/>
          <w:sz w:val="14"/>
          <w:szCs w:val="14"/>
        </w:rPr>
        <w:t>Any dispute</w:t>
      </w:r>
      <w:r w:rsidR="00086F4D" w:rsidRPr="00086F4D">
        <w:rPr>
          <w:rFonts w:cs="Arial"/>
          <w:sz w:val="14"/>
          <w:szCs w:val="14"/>
        </w:rPr>
        <w:t xml:space="preserve">s </w:t>
      </w:r>
      <w:r w:rsidR="00086F4D" w:rsidRPr="00086F4D">
        <w:rPr>
          <w:rFonts w:cs="Arial"/>
          <w:sz w:val="14"/>
          <w:szCs w:val="14"/>
          <w:lang w:val="en-US"/>
        </w:rPr>
        <w:t xml:space="preserve">arising out of or in connection with the </w:t>
      </w:r>
      <w:r w:rsidR="00086F4D" w:rsidRPr="00086F4D">
        <w:rPr>
          <w:rFonts w:cs="Arial"/>
          <w:sz w:val="14"/>
          <w:szCs w:val="14"/>
        </w:rPr>
        <w:t>Consultancy</w:t>
      </w:r>
      <w:r w:rsidR="00086F4D" w:rsidRPr="00086F4D">
        <w:rPr>
          <w:rFonts w:cs="Arial"/>
          <w:sz w:val="14"/>
          <w:szCs w:val="14"/>
          <w:lang w:val="en-US"/>
        </w:rPr>
        <w:t xml:space="preserve"> Agreement</w:t>
      </w:r>
      <w:r w:rsidR="00EB46CF" w:rsidRPr="00086F4D">
        <w:rPr>
          <w:rFonts w:cs="Arial"/>
          <w:sz w:val="14"/>
          <w:szCs w:val="14"/>
        </w:rPr>
        <w:t xml:space="preserve"> shall be submitted to the exclusive competence of the </w:t>
      </w:r>
      <w:r w:rsidRPr="00086F4D">
        <w:rPr>
          <w:rFonts w:cs="Arial"/>
          <w:sz w:val="14"/>
          <w:szCs w:val="14"/>
        </w:rPr>
        <w:t xml:space="preserve">courts of </w:t>
      </w:r>
      <w:r w:rsidR="00830DCE" w:rsidRPr="00086F4D">
        <w:rPr>
          <w:rFonts w:cs="Arial"/>
          <w:sz w:val="14"/>
          <w:szCs w:val="14"/>
          <w:lang w:val="en-US"/>
        </w:rPr>
        <w:t>Fribourg, Switzerland</w:t>
      </w:r>
      <w:r w:rsidR="00086F4D" w:rsidRPr="00086F4D">
        <w:rPr>
          <w:rFonts w:cs="Arial"/>
          <w:sz w:val="14"/>
          <w:szCs w:val="14"/>
          <w:lang w:val="en-US"/>
        </w:rPr>
        <w:t>, unless otherwise agreed between the Parties</w:t>
      </w:r>
      <w:r w:rsidRPr="00086F4D">
        <w:rPr>
          <w:rFonts w:cs="Arial"/>
          <w:sz w:val="14"/>
          <w:szCs w:val="14"/>
          <w:lang w:val="en-US"/>
        </w:rPr>
        <w:t>.</w:t>
      </w:r>
    </w:p>
    <w:sectPr w:rsidR="00086F4D" w:rsidSect="00C40688">
      <w:headerReference w:type="default" r:id="rId14"/>
      <w:pgSz w:w="11906" w:h="16838" w:code="9"/>
      <w:pgMar w:top="1134" w:right="1134" w:bottom="1134" w:left="1134" w:header="329" w:footer="567" w:gutter="0"/>
      <w:cols w:num="2"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501E1" w14:textId="77777777" w:rsidR="006B0FC6" w:rsidRDefault="006B0FC6" w:rsidP="009E25A2">
      <w:pPr>
        <w:spacing w:line="240" w:lineRule="auto"/>
      </w:pPr>
      <w:r>
        <w:separator/>
      </w:r>
    </w:p>
  </w:endnote>
  <w:endnote w:type="continuationSeparator" w:id="0">
    <w:p w14:paraId="73CEED90" w14:textId="77777777" w:rsidR="006B0FC6" w:rsidRDefault="006B0FC6" w:rsidP="009E25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ymbolM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Bold">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628E" w14:textId="7466DA16" w:rsidR="00146C0C" w:rsidRPr="007C21A1" w:rsidRDefault="00146C0C" w:rsidP="0013176E">
    <w:pPr>
      <w:pStyle w:val="Footer"/>
      <w:tabs>
        <w:tab w:val="clear" w:pos="4536"/>
        <w:tab w:val="clear" w:pos="9072"/>
        <w:tab w:val="right" w:pos="9356"/>
      </w:tabs>
      <w:ind w:right="360"/>
      <w:jc w:val="center"/>
      <w:rPr>
        <w:rFonts w:cs="Arial"/>
        <w:sz w:val="16"/>
        <w:szCs w:val="16"/>
        <w:lang w:val="fr-FR"/>
      </w:rPr>
    </w:pPr>
    <w:r w:rsidRPr="007C21A1">
      <w:rPr>
        <w:rFonts w:cs="Arial"/>
        <w:sz w:val="16"/>
        <w:szCs w:val="16"/>
        <w:lang w:val="fr-FR"/>
      </w:rPr>
      <w:t xml:space="preserve">Page </w:t>
    </w:r>
    <w:r w:rsidRPr="007C21A1">
      <w:rPr>
        <w:rFonts w:cs="Arial"/>
        <w:sz w:val="16"/>
        <w:szCs w:val="16"/>
        <w:lang w:val="fr-FR"/>
      </w:rPr>
      <w:fldChar w:fldCharType="begin"/>
    </w:r>
    <w:r w:rsidRPr="007C21A1">
      <w:rPr>
        <w:rFonts w:cs="Arial"/>
        <w:sz w:val="16"/>
        <w:szCs w:val="16"/>
        <w:lang w:val="fr-FR"/>
      </w:rPr>
      <w:instrText xml:space="preserve"> PAGE </w:instrText>
    </w:r>
    <w:r w:rsidRPr="007C21A1">
      <w:rPr>
        <w:rFonts w:cs="Arial"/>
        <w:sz w:val="16"/>
        <w:szCs w:val="16"/>
        <w:lang w:val="fr-FR"/>
      </w:rPr>
      <w:fldChar w:fldCharType="separate"/>
    </w:r>
    <w:r w:rsidR="00CF4D28" w:rsidRPr="007C21A1">
      <w:rPr>
        <w:rFonts w:cs="Arial"/>
        <w:noProof/>
        <w:sz w:val="16"/>
        <w:szCs w:val="16"/>
        <w:lang w:val="fr-FR"/>
      </w:rPr>
      <w:t>5</w:t>
    </w:r>
    <w:r w:rsidRPr="007C21A1">
      <w:rPr>
        <w:rFonts w:cs="Arial"/>
        <w:sz w:val="16"/>
        <w:szCs w:val="16"/>
        <w:lang w:val="fr-FR"/>
      </w:rPr>
      <w:fldChar w:fldCharType="end"/>
    </w:r>
    <w:r w:rsidRPr="007C21A1">
      <w:rPr>
        <w:rFonts w:cs="Arial"/>
        <w:sz w:val="16"/>
        <w:szCs w:val="16"/>
        <w:lang w:val="fr-FR"/>
      </w:rPr>
      <w:t xml:space="preserve"> / </w:t>
    </w:r>
    <w:r w:rsidRPr="007C21A1">
      <w:rPr>
        <w:rFonts w:cs="Arial"/>
        <w:sz w:val="16"/>
        <w:szCs w:val="16"/>
        <w:lang w:val="fr-FR"/>
      </w:rPr>
      <w:fldChar w:fldCharType="begin"/>
    </w:r>
    <w:r w:rsidRPr="007C21A1">
      <w:rPr>
        <w:rFonts w:cs="Arial"/>
        <w:sz w:val="16"/>
        <w:szCs w:val="16"/>
        <w:lang w:val="fr-FR"/>
      </w:rPr>
      <w:instrText xml:space="preserve"> NUMPAGES </w:instrText>
    </w:r>
    <w:r w:rsidRPr="007C21A1">
      <w:rPr>
        <w:rFonts w:cs="Arial"/>
        <w:sz w:val="16"/>
        <w:szCs w:val="16"/>
        <w:lang w:val="fr-FR"/>
      </w:rPr>
      <w:fldChar w:fldCharType="separate"/>
    </w:r>
    <w:r w:rsidR="00CF4D28" w:rsidRPr="007C21A1">
      <w:rPr>
        <w:rFonts w:cs="Arial"/>
        <w:noProof/>
        <w:sz w:val="16"/>
        <w:szCs w:val="16"/>
        <w:lang w:val="fr-FR"/>
      </w:rPr>
      <w:t>5</w:t>
    </w:r>
    <w:r w:rsidRPr="007C21A1">
      <w:rPr>
        <w:rFonts w:cs="Arial"/>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F3B29" w14:textId="77777777" w:rsidR="006B0FC6" w:rsidRDefault="006B0FC6" w:rsidP="009E25A2">
      <w:pPr>
        <w:spacing w:line="240" w:lineRule="auto"/>
      </w:pPr>
      <w:r>
        <w:separator/>
      </w:r>
    </w:p>
  </w:footnote>
  <w:footnote w:type="continuationSeparator" w:id="0">
    <w:p w14:paraId="0D6B8027" w14:textId="77777777" w:rsidR="006B0FC6" w:rsidRDefault="006B0FC6" w:rsidP="009E25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89993" w14:textId="77777777" w:rsidR="007F05D0" w:rsidRDefault="007F05D0" w:rsidP="007F05D0">
    <w:pPr>
      <w:pStyle w:val="Header"/>
      <w:tabs>
        <w:tab w:val="clear" w:pos="4513"/>
        <w:tab w:val="clear" w:pos="9026"/>
      </w:tabs>
      <w:ind w:right="-1"/>
      <w:jc w:val="right"/>
      <w:rPr>
        <w:rFonts w:ascii="Verdana" w:hAnsi="Verdana"/>
        <w:sz w:val="16"/>
        <w:szCs w:val="16"/>
        <w:lang w:val="fr-FR"/>
      </w:rPr>
    </w:pPr>
  </w:p>
  <w:p w14:paraId="6635C982" w14:textId="77777777" w:rsidR="007F05D0" w:rsidRDefault="007F05D0" w:rsidP="007F05D0">
    <w:pPr>
      <w:pStyle w:val="Header"/>
      <w:tabs>
        <w:tab w:val="clear" w:pos="4513"/>
        <w:tab w:val="clear" w:pos="9026"/>
      </w:tabs>
      <w:ind w:right="-1"/>
      <w:jc w:val="right"/>
      <w:rPr>
        <w:rFonts w:ascii="Verdana" w:hAnsi="Verdana"/>
        <w:sz w:val="16"/>
        <w:szCs w:val="16"/>
        <w:lang w:val="fr-FR"/>
      </w:rPr>
    </w:pPr>
  </w:p>
  <w:p w14:paraId="295A628D" w14:textId="629F7C3B" w:rsidR="00146C0C" w:rsidRPr="00C40688" w:rsidRDefault="00EE79A8" w:rsidP="007F05D0">
    <w:pPr>
      <w:pStyle w:val="Header"/>
      <w:tabs>
        <w:tab w:val="clear" w:pos="4513"/>
        <w:tab w:val="clear" w:pos="9026"/>
      </w:tabs>
      <w:ind w:right="-1"/>
      <w:jc w:val="right"/>
      <w:rPr>
        <w:rFonts w:ascii="Verdana" w:hAnsi="Verdana"/>
        <w:sz w:val="16"/>
        <w:szCs w:val="16"/>
        <w:lang w:val="fr-FR"/>
      </w:rPr>
    </w:pPr>
    <w:r w:rsidRPr="00BD4601">
      <w:rPr>
        <w:rFonts w:ascii="Calibri" w:hAnsi="Calibri"/>
        <w:noProof/>
        <w:lang w:eastAsia="fr-CH"/>
      </w:rPr>
      <w:drawing>
        <wp:anchor distT="0" distB="0" distL="114300" distR="114300" simplePos="0" relativeHeight="251659264" behindDoc="1" locked="1" layoutInCell="1" allowOverlap="1" wp14:anchorId="1B6DC30B" wp14:editId="1801CCBD">
          <wp:simplePos x="0" y="0"/>
          <wp:positionH relativeFrom="margin">
            <wp:align>right</wp:align>
          </wp:positionH>
          <wp:positionV relativeFrom="page">
            <wp:posOffset>389255</wp:posOffset>
          </wp:positionV>
          <wp:extent cx="1533525" cy="977265"/>
          <wp:effectExtent l="0" t="0" r="0" b="0"/>
          <wp:wrapNone/>
          <wp:docPr id="1735421235"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628F" w14:textId="1F3FD101" w:rsidR="00146C0C" w:rsidRPr="000C7EA3" w:rsidRDefault="00146C0C" w:rsidP="000C7EA3">
    <w:pPr>
      <w:pStyle w:val="Header"/>
      <w:jc w:val="center"/>
      <w:rPr>
        <w:rFonts w:ascii="Verdana" w:hAnsi="Verdan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7F0377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CCE4C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7E2778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58645E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13660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0645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82B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836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FB"/>
    <w:multiLevelType w:val="multilevel"/>
    <w:tmpl w:val="E1D07A80"/>
    <w:lvl w:ilvl="0">
      <w:start w:val="1"/>
      <w:numFmt w:val="upperLetter"/>
      <w:lvlText w:val="%1."/>
      <w:lvlJc w:val="left"/>
      <w:rPr>
        <w:rFonts w:cs="Times New Roman" w:hint="default"/>
      </w:rPr>
    </w:lvl>
    <w:lvl w:ilvl="1">
      <w:start w:val="1"/>
      <w:numFmt w:val="decimal"/>
      <w:pStyle w:val="Heading2"/>
      <w:lvlText w:val="%1.%2"/>
      <w:legacy w:legacy="1" w:legacySpace="144"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9" w15:restartNumberingAfterBreak="0">
    <w:nsid w:val="052C240B"/>
    <w:multiLevelType w:val="hybridMultilevel"/>
    <w:tmpl w:val="EBB0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BB0917"/>
    <w:multiLevelType w:val="hybridMultilevel"/>
    <w:tmpl w:val="C868C3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103D82"/>
    <w:multiLevelType w:val="multilevel"/>
    <w:tmpl w:val="040C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6D46F82"/>
    <w:multiLevelType w:val="hybridMultilevel"/>
    <w:tmpl w:val="9340762C"/>
    <w:lvl w:ilvl="0" w:tplc="1AA20AFE">
      <w:start w:val="1"/>
      <w:numFmt w:val="decimal"/>
      <w:pStyle w:val="Heading1"/>
      <w:lvlText w:val="A%1"/>
      <w:lvlJc w:val="left"/>
      <w:pPr>
        <w:tabs>
          <w:tab w:val="num" w:pos="992"/>
        </w:tabs>
        <w:ind w:left="992" w:hanging="284"/>
      </w:pPr>
      <w:rPr>
        <w:rFonts w:cs="Times New Roman" w:hint="default"/>
      </w:rPr>
    </w:lvl>
    <w:lvl w:ilvl="1" w:tplc="040C0019" w:tentative="1">
      <w:start w:val="1"/>
      <w:numFmt w:val="lowerLetter"/>
      <w:lvlText w:val="%2."/>
      <w:lvlJc w:val="left"/>
      <w:pPr>
        <w:tabs>
          <w:tab w:val="num" w:pos="1788"/>
        </w:tabs>
        <w:ind w:left="1788" w:hanging="360"/>
      </w:pPr>
      <w:rPr>
        <w:rFonts w:cs="Times New Roman"/>
      </w:rPr>
    </w:lvl>
    <w:lvl w:ilvl="2" w:tplc="040C001B" w:tentative="1">
      <w:start w:val="1"/>
      <w:numFmt w:val="lowerRoman"/>
      <w:lvlText w:val="%3."/>
      <w:lvlJc w:val="right"/>
      <w:pPr>
        <w:tabs>
          <w:tab w:val="num" w:pos="2508"/>
        </w:tabs>
        <w:ind w:left="2508" w:hanging="180"/>
      </w:pPr>
      <w:rPr>
        <w:rFonts w:cs="Times New Roman"/>
      </w:rPr>
    </w:lvl>
    <w:lvl w:ilvl="3" w:tplc="040C000F" w:tentative="1">
      <w:start w:val="1"/>
      <w:numFmt w:val="decimal"/>
      <w:lvlText w:val="%4."/>
      <w:lvlJc w:val="left"/>
      <w:pPr>
        <w:tabs>
          <w:tab w:val="num" w:pos="3228"/>
        </w:tabs>
        <w:ind w:left="3228" w:hanging="360"/>
      </w:pPr>
      <w:rPr>
        <w:rFonts w:cs="Times New Roman"/>
      </w:rPr>
    </w:lvl>
    <w:lvl w:ilvl="4" w:tplc="040C0019" w:tentative="1">
      <w:start w:val="1"/>
      <w:numFmt w:val="lowerLetter"/>
      <w:lvlText w:val="%5."/>
      <w:lvlJc w:val="left"/>
      <w:pPr>
        <w:tabs>
          <w:tab w:val="num" w:pos="3948"/>
        </w:tabs>
        <w:ind w:left="3948" w:hanging="360"/>
      </w:pPr>
      <w:rPr>
        <w:rFonts w:cs="Times New Roman"/>
      </w:rPr>
    </w:lvl>
    <w:lvl w:ilvl="5" w:tplc="040C001B" w:tentative="1">
      <w:start w:val="1"/>
      <w:numFmt w:val="lowerRoman"/>
      <w:lvlText w:val="%6."/>
      <w:lvlJc w:val="right"/>
      <w:pPr>
        <w:tabs>
          <w:tab w:val="num" w:pos="4668"/>
        </w:tabs>
        <w:ind w:left="4668" w:hanging="180"/>
      </w:pPr>
      <w:rPr>
        <w:rFonts w:cs="Times New Roman"/>
      </w:rPr>
    </w:lvl>
    <w:lvl w:ilvl="6" w:tplc="040C000F" w:tentative="1">
      <w:start w:val="1"/>
      <w:numFmt w:val="decimal"/>
      <w:lvlText w:val="%7."/>
      <w:lvlJc w:val="left"/>
      <w:pPr>
        <w:tabs>
          <w:tab w:val="num" w:pos="5388"/>
        </w:tabs>
        <w:ind w:left="5388" w:hanging="360"/>
      </w:pPr>
      <w:rPr>
        <w:rFonts w:cs="Times New Roman"/>
      </w:rPr>
    </w:lvl>
    <w:lvl w:ilvl="7" w:tplc="040C0019" w:tentative="1">
      <w:start w:val="1"/>
      <w:numFmt w:val="lowerLetter"/>
      <w:lvlText w:val="%8."/>
      <w:lvlJc w:val="left"/>
      <w:pPr>
        <w:tabs>
          <w:tab w:val="num" w:pos="6108"/>
        </w:tabs>
        <w:ind w:left="6108" w:hanging="360"/>
      </w:pPr>
      <w:rPr>
        <w:rFonts w:cs="Times New Roman"/>
      </w:rPr>
    </w:lvl>
    <w:lvl w:ilvl="8" w:tplc="040C001B" w:tentative="1">
      <w:start w:val="1"/>
      <w:numFmt w:val="lowerRoman"/>
      <w:lvlText w:val="%9."/>
      <w:lvlJc w:val="right"/>
      <w:pPr>
        <w:tabs>
          <w:tab w:val="num" w:pos="6828"/>
        </w:tabs>
        <w:ind w:left="6828" w:hanging="180"/>
      </w:pPr>
      <w:rPr>
        <w:rFonts w:cs="Times New Roman"/>
      </w:rPr>
    </w:lvl>
  </w:abstractNum>
  <w:abstractNum w:abstractNumId="13" w15:restartNumberingAfterBreak="0">
    <w:nsid w:val="1CA934D5"/>
    <w:multiLevelType w:val="hybridMultilevel"/>
    <w:tmpl w:val="FE0A7F2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32A0A87"/>
    <w:multiLevelType w:val="hybridMultilevel"/>
    <w:tmpl w:val="FA04FD5C"/>
    <w:lvl w:ilvl="0" w:tplc="0807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A3834B9"/>
    <w:multiLevelType w:val="hybridMultilevel"/>
    <w:tmpl w:val="9C028D66"/>
    <w:lvl w:ilvl="0" w:tplc="100C000F">
      <w:start w:val="1"/>
      <w:numFmt w:val="decimal"/>
      <w:lvlText w:val="%1."/>
      <w:lvlJc w:val="left"/>
      <w:pPr>
        <w:ind w:left="1004" w:hanging="360"/>
      </w:p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6" w15:restartNumberingAfterBreak="0">
    <w:nsid w:val="3B9C1BBA"/>
    <w:multiLevelType w:val="hybridMultilevel"/>
    <w:tmpl w:val="BA362E7E"/>
    <w:lvl w:ilvl="0" w:tplc="BC024B2E">
      <w:numFmt w:val="bullet"/>
      <w:lvlText w:val="-"/>
      <w:lvlJc w:val="left"/>
      <w:pPr>
        <w:ind w:left="720" w:hanging="360"/>
      </w:pPr>
      <w:rPr>
        <w:rFonts w:ascii="Verdana" w:eastAsia="Times New Roman"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0E71C10"/>
    <w:multiLevelType w:val="hybridMultilevel"/>
    <w:tmpl w:val="82707A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5833DA"/>
    <w:multiLevelType w:val="multilevel"/>
    <w:tmpl w:val="14AC729C"/>
    <w:lvl w:ilvl="0">
      <w:start w:val="1"/>
      <w:numFmt w:val="decimal"/>
      <w:pStyle w:val="Chapitre"/>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4F071193"/>
    <w:multiLevelType w:val="hybridMultilevel"/>
    <w:tmpl w:val="C0DEA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7670B1"/>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1" w15:restartNumberingAfterBreak="0">
    <w:nsid w:val="5241567A"/>
    <w:multiLevelType w:val="hybridMultilevel"/>
    <w:tmpl w:val="6C349502"/>
    <w:lvl w:ilvl="0" w:tplc="307680A2">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AA77B6"/>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0A7D07"/>
    <w:multiLevelType w:val="hybridMultilevel"/>
    <w:tmpl w:val="F78A0658"/>
    <w:lvl w:ilvl="0" w:tplc="DABC2158">
      <w:start w:val="1"/>
      <w:numFmt w:val="upperLetter"/>
      <w:pStyle w:val="Sectionnumrote"/>
      <w:lvlText w:val="%1 - "/>
      <w:lvlJc w:val="left"/>
      <w:pPr>
        <w:tabs>
          <w:tab w:val="num" w:pos="397"/>
        </w:tabs>
        <w:ind w:left="964" w:hanging="604"/>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82B301C"/>
    <w:multiLevelType w:val="hybridMultilevel"/>
    <w:tmpl w:val="86B65432"/>
    <w:lvl w:ilvl="0" w:tplc="ACD604B2">
      <w:numFmt w:val="bullet"/>
      <w:lvlText w:val="•"/>
      <w:lvlJc w:val="left"/>
      <w:pPr>
        <w:ind w:left="840" w:hanging="480"/>
      </w:pPr>
      <w:rPr>
        <w:rFonts w:ascii="SymbolMT" w:eastAsia="Times New Roman" w:hAnsi="SymbolMT" w:cs="Times New Roman"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040C4A"/>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F13D59"/>
    <w:multiLevelType w:val="multilevel"/>
    <w:tmpl w:val="F82445E6"/>
    <w:lvl w:ilvl="0">
      <w:start w:val="1"/>
      <w:numFmt w:val="decimal"/>
      <w:lvlText w:val="A%1"/>
      <w:lvlJc w:val="left"/>
      <w:pPr>
        <w:tabs>
          <w:tab w:val="num" w:pos="992"/>
        </w:tabs>
        <w:ind w:left="992" w:hanging="284"/>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7" w15:restartNumberingAfterBreak="0">
    <w:nsid w:val="69E262C6"/>
    <w:multiLevelType w:val="hybridMultilevel"/>
    <w:tmpl w:val="77A44E4A"/>
    <w:lvl w:ilvl="0" w:tplc="B3BE1FE2">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6AB2737B"/>
    <w:multiLevelType w:val="hybridMultilevel"/>
    <w:tmpl w:val="23606446"/>
    <w:lvl w:ilvl="0" w:tplc="7796148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622E22"/>
    <w:multiLevelType w:val="hybridMultilevel"/>
    <w:tmpl w:val="9C1EBF2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15:restartNumberingAfterBreak="0">
    <w:nsid w:val="746A641B"/>
    <w:multiLevelType w:val="hybridMultilevel"/>
    <w:tmpl w:val="3A6A5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2825789">
    <w:abstractNumId w:val="3"/>
  </w:num>
  <w:num w:numId="2" w16cid:durableId="345249261">
    <w:abstractNumId w:val="2"/>
  </w:num>
  <w:num w:numId="3" w16cid:durableId="1191920485">
    <w:abstractNumId w:val="1"/>
  </w:num>
  <w:num w:numId="4" w16cid:durableId="1710374424">
    <w:abstractNumId w:val="0"/>
  </w:num>
  <w:num w:numId="5" w16cid:durableId="710572591">
    <w:abstractNumId w:val="7"/>
  </w:num>
  <w:num w:numId="6" w16cid:durableId="1811821617">
    <w:abstractNumId w:val="6"/>
  </w:num>
  <w:num w:numId="7" w16cid:durableId="1355225902">
    <w:abstractNumId w:val="5"/>
  </w:num>
  <w:num w:numId="8" w16cid:durableId="1521242451">
    <w:abstractNumId w:val="4"/>
  </w:num>
  <w:num w:numId="9" w16cid:durableId="1091976298">
    <w:abstractNumId w:val="3"/>
  </w:num>
  <w:num w:numId="10" w16cid:durableId="468862567">
    <w:abstractNumId w:val="2"/>
  </w:num>
  <w:num w:numId="11" w16cid:durableId="1710837614">
    <w:abstractNumId w:val="1"/>
  </w:num>
  <w:num w:numId="12" w16cid:durableId="926303505">
    <w:abstractNumId w:val="0"/>
  </w:num>
  <w:num w:numId="13" w16cid:durableId="859591967">
    <w:abstractNumId w:val="7"/>
  </w:num>
  <w:num w:numId="14" w16cid:durableId="45613446">
    <w:abstractNumId w:val="6"/>
  </w:num>
  <w:num w:numId="15" w16cid:durableId="1914656705">
    <w:abstractNumId w:val="5"/>
  </w:num>
  <w:num w:numId="16" w16cid:durableId="151988058">
    <w:abstractNumId w:val="4"/>
  </w:num>
  <w:num w:numId="17" w16cid:durableId="1517618814">
    <w:abstractNumId w:val="8"/>
  </w:num>
  <w:num w:numId="18" w16cid:durableId="258295496">
    <w:abstractNumId w:val="12"/>
  </w:num>
  <w:num w:numId="19" w16cid:durableId="826750844">
    <w:abstractNumId w:val="18"/>
  </w:num>
  <w:num w:numId="20" w16cid:durableId="75518790">
    <w:abstractNumId w:val="23"/>
  </w:num>
  <w:num w:numId="21" w16cid:durableId="1891526392">
    <w:abstractNumId w:val="20"/>
  </w:num>
  <w:num w:numId="22" w16cid:durableId="1800493650">
    <w:abstractNumId w:val="11"/>
  </w:num>
  <w:num w:numId="23" w16cid:durableId="1905332401">
    <w:abstractNumId w:val="22"/>
  </w:num>
  <w:num w:numId="24" w16cid:durableId="39087209">
    <w:abstractNumId w:val="25"/>
  </w:num>
  <w:num w:numId="25" w16cid:durableId="127479191">
    <w:abstractNumId w:val="26"/>
  </w:num>
  <w:num w:numId="26" w16cid:durableId="1131944039">
    <w:abstractNumId w:val="16"/>
  </w:num>
  <w:num w:numId="27" w16cid:durableId="1535918194">
    <w:abstractNumId w:val="13"/>
  </w:num>
  <w:num w:numId="28" w16cid:durableId="2126457404">
    <w:abstractNumId w:val="14"/>
  </w:num>
  <w:num w:numId="29" w16cid:durableId="1813330460">
    <w:abstractNumId w:val="30"/>
  </w:num>
  <w:num w:numId="30" w16cid:durableId="163475382">
    <w:abstractNumId w:val="17"/>
  </w:num>
  <w:num w:numId="31" w16cid:durableId="1490635688">
    <w:abstractNumId w:val="10"/>
  </w:num>
  <w:num w:numId="32" w16cid:durableId="513418280">
    <w:abstractNumId w:val="28"/>
  </w:num>
  <w:num w:numId="33" w16cid:durableId="1531839406">
    <w:abstractNumId w:val="9"/>
  </w:num>
  <w:num w:numId="34" w16cid:durableId="980843744">
    <w:abstractNumId w:val="24"/>
  </w:num>
  <w:num w:numId="35" w16cid:durableId="1670937536">
    <w:abstractNumId w:val="19"/>
  </w:num>
  <w:num w:numId="36" w16cid:durableId="1780105212">
    <w:abstractNumId w:val="21"/>
  </w:num>
  <w:num w:numId="37" w16cid:durableId="1703556702">
    <w:abstractNumId w:val="29"/>
  </w:num>
  <w:num w:numId="38" w16cid:durableId="550265350">
    <w:abstractNumId w:val="27"/>
  </w:num>
  <w:num w:numId="39" w16cid:durableId="1519537852">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5028" w:allStyles="0" w:customStyles="0" w:latentStyles="0" w:stylesInUse="1" w:headingStyles="1"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A0sjAxMTI2MjEzNTdS0lEKTi0uzszPAykwrAUAICGrfSwAAAA="/>
  </w:docVars>
  <w:rsids>
    <w:rsidRoot w:val="009E25A2"/>
    <w:rsid w:val="000004AB"/>
    <w:rsid w:val="00002FC1"/>
    <w:rsid w:val="00002FF8"/>
    <w:rsid w:val="000047B3"/>
    <w:rsid w:val="00005865"/>
    <w:rsid w:val="00005C15"/>
    <w:rsid w:val="00006B03"/>
    <w:rsid w:val="00007558"/>
    <w:rsid w:val="00012083"/>
    <w:rsid w:val="000129DC"/>
    <w:rsid w:val="00012E02"/>
    <w:rsid w:val="00013F6B"/>
    <w:rsid w:val="0001532C"/>
    <w:rsid w:val="00020772"/>
    <w:rsid w:val="00022751"/>
    <w:rsid w:val="0002407C"/>
    <w:rsid w:val="000249F6"/>
    <w:rsid w:val="00025B3E"/>
    <w:rsid w:val="000264FC"/>
    <w:rsid w:val="000304D8"/>
    <w:rsid w:val="00032CDD"/>
    <w:rsid w:val="00032D90"/>
    <w:rsid w:val="00032DD3"/>
    <w:rsid w:val="00041693"/>
    <w:rsid w:val="00041A45"/>
    <w:rsid w:val="00043249"/>
    <w:rsid w:val="000445CF"/>
    <w:rsid w:val="00045DCB"/>
    <w:rsid w:val="00047749"/>
    <w:rsid w:val="00050038"/>
    <w:rsid w:val="00050834"/>
    <w:rsid w:val="00050E09"/>
    <w:rsid w:val="00052E1E"/>
    <w:rsid w:val="000530D3"/>
    <w:rsid w:val="00055DA0"/>
    <w:rsid w:val="00057A2D"/>
    <w:rsid w:val="00062100"/>
    <w:rsid w:val="0006237F"/>
    <w:rsid w:val="00062CE8"/>
    <w:rsid w:val="000632D5"/>
    <w:rsid w:val="0006389B"/>
    <w:rsid w:val="0006529C"/>
    <w:rsid w:val="0006696A"/>
    <w:rsid w:val="00070670"/>
    <w:rsid w:val="00073074"/>
    <w:rsid w:val="0007387A"/>
    <w:rsid w:val="00075165"/>
    <w:rsid w:val="00075A8F"/>
    <w:rsid w:val="00080013"/>
    <w:rsid w:val="00080528"/>
    <w:rsid w:val="00080618"/>
    <w:rsid w:val="00080A8C"/>
    <w:rsid w:val="00081225"/>
    <w:rsid w:val="00082545"/>
    <w:rsid w:val="000844B2"/>
    <w:rsid w:val="00085EF5"/>
    <w:rsid w:val="000860BD"/>
    <w:rsid w:val="00086F4D"/>
    <w:rsid w:val="00087585"/>
    <w:rsid w:val="0009018A"/>
    <w:rsid w:val="00090D3C"/>
    <w:rsid w:val="00091A2E"/>
    <w:rsid w:val="00093807"/>
    <w:rsid w:val="000974CD"/>
    <w:rsid w:val="00097EED"/>
    <w:rsid w:val="00097F4E"/>
    <w:rsid w:val="000A1A46"/>
    <w:rsid w:val="000A3495"/>
    <w:rsid w:val="000A604E"/>
    <w:rsid w:val="000A6D45"/>
    <w:rsid w:val="000A6E9B"/>
    <w:rsid w:val="000A7033"/>
    <w:rsid w:val="000B10CF"/>
    <w:rsid w:val="000B18C5"/>
    <w:rsid w:val="000B1D58"/>
    <w:rsid w:val="000B25E5"/>
    <w:rsid w:val="000B58E7"/>
    <w:rsid w:val="000B6EAE"/>
    <w:rsid w:val="000B743C"/>
    <w:rsid w:val="000B7720"/>
    <w:rsid w:val="000C2790"/>
    <w:rsid w:val="000C375E"/>
    <w:rsid w:val="000C4B2E"/>
    <w:rsid w:val="000C4E4A"/>
    <w:rsid w:val="000C4E4C"/>
    <w:rsid w:val="000C53CB"/>
    <w:rsid w:val="000C5C1B"/>
    <w:rsid w:val="000C7EA3"/>
    <w:rsid w:val="000D31F5"/>
    <w:rsid w:val="000D5F3B"/>
    <w:rsid w:val="000D7B23"/>
    <w:rsid w:val="000E04D5"/>
    <w:rsid w:val="000E04F0"/>
    <w:rsid w:val="000E09DF"/>
    <w:rsid w:val="000E1A4E"/>
    <w:rsid w:val="000E2854"/>
    <w:rsid w:val="000E3BBC"/>
    <w:rsid w:val="000E4425"/>
    <w:rsid w:val="000E46B5"/>
    <w:rsid w:val="000E5B02"/>
    <w:rsid w:val="000E7ECA"/>
    <w:rsid w:val="000F0C6A"/>
    <w:rsid w:val="000F2618"/>
    <w:rsid w:val="000F43A9"/>
    <w:rsid w:val="000F43D8"/>
    <w:rsid w:val="000F4DC2"/>
    <w:rsid w:val="000F6A17"/>
    <w:rsid w:val="000F721B"/>
    <w:rsid w:val="00100DCB"/>
    <w:rsid w:val="0010368E"/>
    <w:rsid w:val="00103D01"/>
    <w:rsid w:val="001041DF"/>
    <w:rsid w:val="00104636"/>
    <w:rsid w:val="00106D67"/>
    <w:rsid w:val="00110C35"/>
    <w:rsid w:val="00112246"/>
    <w:rsid w:val="001153D2"/>
    <w:rsid w:val="00115731"/>
    <w:rsid w:val="00115825"/>
    <w:rsid w:val="00115D34"/>
    <w:rsid w:val="00115F92"/>
    <w:rsid w:val="001170EC"/>
    <w:rsid w:val="00117F65"/>
    <w:rsid w:val="001209EB"/>
    <w:rsid w:val="0012368A"/>
    <w:rsid w:val="0012533B"/>
    <w:rsid w:val="001270E8"/>
    <w:rsid w:val="001279A0"/>
    <w:rsid w:val="0013012D"/>
    <w:rsid w:val="001315AA"/>
    <w:rsid w:val="0013176E"/>
    <w:rsid w:val="00133995"/>
    <w:rsid w:val="0013500D"/>
    <w:rsid w:val="00136CE3"/>
    <w:rsid w:val="00136DAD"/>
    <w:rsid w:val="00136EDA"/>
    <w:rsid w:val="00141CBE"/>
    <w:rsid w:val="00142031"/>
    <w:rsid w:val="001435A8"/>
    <w:rsid w:val="0014399E"/>
    <w:rsid w:val="0014402D"/>
    <w:rsid w:val="00144A4C"/>
    <w:rsid w:val="00144C7F"/>
    <w:rsid w:val="0014613C"/>
    <w:rsid w:val="00146C0C"/>
    <w:rsid w:val="001535AD"/>
    <w:rsid w:val="00153990"/>
    <w:rsid w:val="00153EEA"/>
    <w:rsid w:val="00156C7F"/>
    <w:rsid w:val="00156E26"/>
    <w:rsid w:val="00160B39"/>
    <w:rsid w:val="001617FE"/>
    <w:rsid w:val="00163179"/>
    <w:rsid w:val="001643FA"/>
    <w:rsid w:val="00167370"/>
    <w:rsid w:val="00171BD2"/>
    <w:rsid w:val="00172B89"/>
    <w:rsid w:val="00183A2A"/>
    <w:rsid w:val="00184057"/>
    <w:rsid w:val="001843C7"/>
    <w:rsid w:val="00186C0E"/>
    <w:rsid w:val="00187C29"/>
    <w:rsid w:val="00187F90"/>
    <w:rsid w:val="00190210"/>
    <w:rsid w:val="00190F44"/>
    <w:rsid w:val="00191C92"/>
    <w:rsid w:val="00192528"/>
    <w:rsid w:val="00192F15"/>
    <w:rsid w:val="00193069"/>
    <w:rsid w:val="00194FBC"/>
    <w:rsid w:val="0019761A"/>
    <w:rsid w:val="001A047B"/>
    <w:rsid w:val="001A1DC1"/>
    <w:rsid w:val="001A2274"/>
    <w:rsid w:val="001A331A"/>
    <w:rsid w:val="001A5F35"/>
    <w:rsid w:val="001A6F42"/>
    <w:rsid w:val="001B0AFE"/>
    <w:rsid w:val="001B17DE"/>
    <w:rsid w:val="001B2F53"/>
    <w:rsid w:val="001C0238"/>
    <w:rsid w:val="001C0FD6"/>
    <w:rsid w:val="001C1D4F"/>
    <w:rsid w:val="001C649B"/>
    <w:rsid w:val="001D05CF"/>
    <w:rsid w:val="001D0EC3"/>
    <w:rsid w:val="001D1115"/>
    <w:rsid w:val="001D1614"/>
    <w:rsid w:val="001D56EF"/>
    <w:rsid w:val="001D631F"/>
    <w:rsid w:val="001D687B"/>
    <w:rsid w:val="001D6EB9"/>
    <w:rsid w:val="001D76DB"/>
    <w:rsid w:val="001D7E7F"/>
    <w:rsid w:val="001E2982"/>
    <w:rsid w:val="001E30B1"/>
    <w:rsid w:val="001E34BE"/>
    <w:rsid w:val="001E5389"/>
    <w:rsid w:val="001E619E"/>
    <w:rsid w:val="001F33AB"/>
    <w:rsid w:val="001F36DA"/>
    <w:rsid w:val="001F3A51"/>
    <w:rsid w:val="001F49A6"/>
    <w:rsid w:val="001F604C"/>
    <w:rsid w:val="001F7065"/>
    <w:rsid w:val="00200ABC"/>
    <w:rsid w:val="002013B9"/>
    <w:rsid w:val="002013F8"/>
    <w:rsid w:val="0020180D"/>
    <w:rsid w:val="002022E4"/>
    <w:rsid w:val="0020437A"/>
    <w:rsid w:val="002121B5"/>
    <w:rsid w:val="00212F65"/>
    <w:rsid w:val="002136EA"/>
    <w:rsid w:val="002151D9"/>
    <w:rsid w:val="00216647"/>
    <w:rsid w:val="00216BA5"/>
    <w:rsid w:val="00217A77"/>
    <w:rsid w:val="00220C32"/>
    <w:rsid w:val="002212C8"/>
    <w:rsid w:val="002217DB"/>
    <w:rsid w:val="0022257E"/>
    <w:rsid w:val="00223E9D"/>
    <w:rsid w:val="00225343"/>
    <w:rsid w:val="0022542D"/>
    <w:rsid w:val="00225F00"/>
    <w:rsid w:val="00226F49"/>
    <w:rsid w:val="0022710C"/>
    <w:rsid w:val="00230F4A"/>
    <w:rsid w:val="002319CE"/>
    <w:rsid w:val="0023550C"/>
    <w:rsid w:val="00235705"/>
    <w:rsid w:val="00237520"/>
    <w:rsid w:val="002402A8"/>
    <w:rsid w:val="00240B89"/>
    <w:rsid w:val="00241D44"/>
    <w:rsid w:val="00244E94"/>
    <w:rsid w:val="00244FA4"/>
    <w:rsid w:val="0024651D"/>
    <w:rsid w:val="002523EC"/>
    <w:rsid w:val="002550EA"/>
    <w:rsid w:val="0025686E"/>
    <w:rsid w:val="002571D4"/>
    <w:rsid w:val="002602FF"/>
    <w:rsid w:val="0026424B"/>
    <w:rsid w:val="00265BD7"/>
    <w:rsid w:val="00266416"/>
    <w:rsid w:val="00266434"/>
    <w:rsid w:val="00267CA1"/>
    <w:rsid w:val="00270992"/>
    <w:rsid w:val="002710C4"/>
    <w:rsid w:val="00273AA0"/>
    <w:rsid w:val="0027541C"/>
    <w:rsid w:val="00275ADB"/>
    <w:rsid w:val="00276590"/>
    <w:rsid w:val="00276992"/>
    <w:rsid w:val="00277372"/>
    <w:rsid w:val="00277983"/>
    <w:rsid w:val="00277B3D"/>
    <w:rsid w:val="0028035D"/>
    <w:rsid w:val="00280B47"/>
    <w:rsid w:val="00286A9F"/>
    <w:rsid w:val="00286D1A"/>
    <w:rsid w:val="00295EEA"/>
    <w:rsid w:val="002961EA"/>
    <w:rsid w:val="00296D92"/>
    <w:rsid w:val="00297A83"/>
    <w:rsid w:val="00297ED4"/>
    <w:rsid w:val="002A0543"/>
    <w:rsid w:val="002A1853"/>
    <w:rsid w:val="002A470F"/>
    <w:rsid w:val="002A580F"/>
    <w:rsid w:val="002A66DD"/>
    <w:rsid w:val="002B0145"/>
    <w:rsid w:val="002B01A4"/>
    <w:rsid w:val="002B21D8"/>
    <w:rsid w:val="002B3645"/>
    <w:rsid w:val="002B4482"/>
    <w:rsid w:val="002B451B"/>
    <w:rsid w:val="002B5811"/>
    <w:rsid w:val="002B5C68"/>
    <w:rsid w:val="002B5DB1"/>
    <w:rsid w:val="002B5E64"/>
    <w:rsid w:val="002C1A97"/>
    <w:rsid w:val="002C1B13"/>
    <w:rsid w:val="002C1E70"/>
    <w:rsid w:val="002C248E"/>
    <w:rsid w:val="002C3F4A"/>
    <w:rsid w:val="002C6051"/>
    <w:rsid w:val="002C79D2"/>
    <w:rsid w:val="002D0967"/>
    <w:rsid w:val="002D0F2B"/>
    <w:rsid w:val="002D2587"/>
    <w:rsid w:val="002D28FE"/>
    <w:rsid w:val="002D353E"/>
    <w:rsid w:val="002D4106"/>
    <w:rsid w:val="002D43F8"/>
    <w:rsid w:val="002D5295"/>
    <w:rsid w:val="002D5930"/>
    <w:rsid w:val="002D6B6C"/>
    <w:rsid w:val="002D76F6"/>
    <w:rsid w:val="002E13C6"/>
    <w:rsid w:val="002E1BF4"/>
    <w:rsid w:val="002E22B7"/>
    <w:rsid w:val="002E22EA"/>
    <w:rsid w:val="002E22EF"/>
    <w:rsid w:val="002E30A9"/>
    <w:rsid w:val="002E682C"/>
    <w:rsid w:val="002F194E"/>
    <w:rsid w:val="002F39AB"/>
    <w:rsid w:val="00300899"/>
    <w:rsid w:val="00302FA5"/>
    <w:rsid w:val="00303B8F"/>
    <w:rsid w:val="0030414C"/>
    <w:rsid w:val="00304BFB"/>
    <w:rsid w:val="00311879"/>
    <w:rsid w:val="0031216A"/>
    <w:rsid w:val="00314D79"/>
    <w:rsid w:val="00317533"/>
    <w:rsid w:val="00317AC5"/>
    <w:rsid w:val="00320039"/>
    <w:rsid w:val="003204E5"/>
    <w:rsid w:val="003213A1"/>
    <w:rsid w:val="00321CB4"/>
    <w:rsid w:val="00322051"/>
    <w:rsid w:val="00322838"/>
    <w:rsid w:val="003230FE"/>
    <w:rsid w:val="003235F8"/>
    <w:rsid w:val="00323ACF"/>
    <w:rsid w:val="00323D14"/>
    <w:rsid w:val="0032452D"/>
    <w:rsid w:val="003255F7"/>
    <w:rsid w:val="00326E5A"/>
    <w:rsid w:val="00327ABC"/>
    <w:rsid w:val="00332365"/>
    <w:rsid w:val="0033302C"/>
    <w:rsid w:val="0033363B"/>
    <w:rsid w:val="00333F69"/>
    <w:rsid w:val="0033503C"/>
    <w:rsid w:val="00335BFC"/>
    <w:rsid w:val="00340023"/>
    <w:rsid w:val="003401F1"/>
    <w:rsid w:val="00340A5C"/>
    <w:rsid w:val="00341557"/>
    <w:rsid w:val="0034181B"/>
    <w:rsid w:val="003438E1"/>
    <w:rsid w:val="00343E28"/>
    <w:rsid w:val="00345FC5"/>
    <w:rsid w:val="00347F2D"/>
    <w:rsid w:val="003514C7"/>
    <w:rsid w:val="00352164"/>
    <w:rsid w:val="0035240C"/>
    <w:rsid w:val="00352517"/>
    <w:rsid w:val="00354121"/>
    <w:rsid w:val="00355F33"/>
    <w:rsid w:val="00355FA8"/>
    <w:rsid w:val="00357A9C"/>
    <w:rsid w:val="00357C6A"/>
    <w:rsid w:val="003603EA"/>
    <w:rsid w:val="00361577"/>
    <w:rsid w:val="00361651"/>
    <w:rsid w:val="00361DBB"/>
    <w:rsid w:val="00361EBE"/>
    <w:rsid w:val="0036231B"/>
    <w:rsid w:val="00362606"/>
    <w:rsid w:val="00366A72"/>
    <w:rsid w:val="00367ACC"/>
    <w:rsid w:val="00367C59"/>
    <w:rsid w:val="003720E2"/>
    <w:rsid w:val="0037297B"/>
    <w:rsid w:val="00372989"/>
    <w:rsid w:val="003737FC"/>
    <w:rsid w:val="00374E10"/>
    <w:rsid w:val="00382B91"/>
    <w:rsid w:val="00383665"/>
    <w:rsid w:val="00384B0D"/>
    <w:rsid w:val="00384CE9"/>
    <w:rsid w:val="00385133"/>
    <w:rsid w:val="00385213"/>
    <w:rsid w:val="00390D34"/>
    <w:rsid w:val="003928A3"/>
    <w:rsid w:val="00393F6C"/>
    <w:rsid w:val="003942AE"/>
    <w:rsid w:val="0039475E"/>
    <w:rsid w:val="0039543A"/>
    <w:rsid w:val="003968A2"/>
    <w:rsid w:val="003968B3"/>
    <w:rsid w:val="00396EFF"/>
    <w:rsid w:val="00397016"/>
    <w:rsid w:val="003A0A72"/>
    <w:rsid w:val="003A142D"/>
    <w:rsid w:val="003A1526"/>
    <w:rsid w:val="003A2365"/>
    <w:rsid w:val="003A3F71"/>
    <w:rsid w:val="003A54D0"/>
    <w:rsid w:val="003A5A47"/>
    <w:rsid w:val="003B1BF8"/>
    <w:rsid w:val="003B2346"/>
    <w:rsid w:val="003B5977"/>
    <w:rsid w:val="003B7C58"/>
    <w:rsid w:val="003B7D32"/>
    <w:rsid w:val="003C0FD3"/>
    <w:rsid w:val="003C1160"/>
    <w:rsid w:val="003C42FE"/>
    <w:rsid w:val="003C586C"/>
    <w:rsid w:val="003C69BE"/>
    <w:rsid w:val="003C6C04"/>
    <w:rsid w:val="003D030C"/>
    <w:rsid w:val="003D3138"/>
    <w:rsid w:val="003D316A"/>
    <w:rsid w:val="003D3BD1"/>
    <w:rsid w:val="003E2442"/>
    <w:rsid w:val="003E28ED"/>
    <w:rsid w:val="003E2BDE"/>
    <w:rsid w:val="003E3D0F"/>
    <w:rsid w:val="003E3FC3"/>
    <w:rsid w:val="003E4565"/>
    <w:rsid w:val="003E5785"/>
    <w:rsid w:val="003E62C3"/>
    <w:rsid w:val="003F0A6C"/>
    <w:rsid w:val="003F175F"/>
    <w:rsid w:val="003F1931"/>
    <w:rsid w:val="003F1B38"/>
    <w:rsid w:val="003F3290"/>
    <w:rsid w:val="003F5F27"/>
    <w:rsid w:val="003F710B"/>
    <w:rsid w:val="003F7FED"/>
    <w:rsid w:val="00401B62"/>
    <w:rsid w:val="0040234E"/>
    <w:rsid w:val="0040253F"/>
    <w:rsid w:val="00402F1B"/>
    <w:rsid w:val="004064FF"/>
    <w:rsid w:val="00406655"/>
    <w:rsid w:val="004077FB"/>
    <w:rsid w:val="004120B6"/>
    <w:rsid w:val="00413849"/>
    <w:rsid w:val="00420497"/>
    <w:rsid w:val="00421506"/>
    <w:rsid w:val="00421D02"/>
    <w:rsid w:val="004220A2"/>
    <w:rsid w:val="00422AC0"/>
    <w:rsid w:val="004235FC"/>
    <w:rsid w:val="00423AE1"/>
    <w:rsid w:val="004247C6"/>
    <w:rsid w:val="00426C4A"/>
    <w:rsid w:val="0042775E"/>
    <w:rsid w:val="00427FCF"/>
    <w:rsid w:val="00431AB0"/>
    <w:rsid w:val="00436EB5"/>
    <w:rsid w:val="0044381F"/>
    <w:rsid w:val="004442E8"/>
    <w:rsid w:val="0044432D"/>
    <w:rsid w:val="00445A93"/>
    <w:rsid w:val="00445CEA"/>
    <w:rsid w:val="00446176"/>
    <w:rsid w:val="00446644"/>
    <w:rsid w:val="00451857"/>
    <w:rsid w:val="00453B95"/>
    <w:rsid w:val="004552A5"/>
    <w:rsid w:val="00456CA0"/>
    <w:rsid w:val="00456EB1"/>
    <w:rsid w:val="00457296"/>
    <w:rsid w:val="00460B8B"/>
    <w:rsid w:val="00461182"/>
    <w:rsid w:val="004615AC"/>
    <w:rsid w:val="00461A5A"/>
    <w:rsid w:val="00461FA7"/>
    <w:rsid w:val="00464F33"/>
    <w:rsid w:val="00464F8D"/>
    <w:rsid w:val="00465846"/>
    <w:rsid w:val="00471897"/>
    <w:rsid w:val="004718AE"/>
    <w:rsid w:val="00472D4F"/>
    <w:rsid w:val="00474ED0"/>
    <w:rsid w:val="00474F5D"/>
    <w:rsid w:val="004759FE"/>
    <w:rsid w:val="00476F2A"/>
    <w:rsid w:val="0048023F"/>
    <w:rsid w:val="00481AD1"/>
    <w:rsid w:val="004830AD"/>
    <w:rsid w:val="00483F7B"/>
    <w:rsid w:val="00485E59"/>
    <w:rsid w:val="0048629E"/>
    <w:rsid w:val="00487541"/>
    <w:rsid w:val="00487B53"/>
    <w:rsid w:val="004902D0"/>
    <w:rsid w:val="00492543"/>
    <w:rsid w:val="004946D4"/>
    <w:rsid w:val="004978AB"/>
    <w:rsid w:val="004A1119"/>
    <w:rsid w:val="004A1EF8"/>
    <w:rsid w:val="004A25AF"/>
    <w:rsid w:val="004A2D35"/>
    <w:rsid w:val="004A71BA"/>
    <w:rsid w:val="004A7692"/>
    <w:rsid w:val="004B0CD9"/>
    <w:rsid w:val="004B153A"/>
    <w:rsid w:val="004B268A"/>
    <w:rsid w:val="004B29A9"/>
    <w:rsid w:val="004B2C49"/>
    <w:rsid w:val="004B2CBB"/>
    <w:rsid w:val="004B6897"/>
    <w:rsid w:val="004C01BB"/>
    <w:rsid w:val="004C0800"/>
    <w:rsid w:val="004C28BC"/>
    <w:rsid w:val="004C3AD7"/>
    <w:rsid w:val="004C3CBE"/>
    <w:rsid w:val="004C5075"/>
    <w:rsid w:val="004D1004"/>
    <w:rsid w:val="004D12C9"/>
    <w:rsid w:val="004D3E15"/>
    <w:rsid w:val="004D4E76"/>
    <w:rsid w:val="004D68E4"/>
    <w:rsid w:val="004D6B04"/>
    <w:rsid w:val="004E20F4"/>
    <w:rsid w:val="004E2176"/>
    <w:rsid w:val="004E2554"/>
    <w:rsid w:val="004E3CE4"/>
    <w:rsid w:val="004E7B2B"/>
    <w:rsid w:val="004F1851"/>
    <w:rsid w:val="004F1B18"/>
    <w:rsid w:val="004F1DF5"/>
    <w:rsid w:val="004F3734"/>
    <w:rsid w:val="004F4C96"/>
    <w:rsid w:val="004F4F6C"/>
    <w:rsid w:val="004F519F"/>
    <w:rsid w:val="004F568F"/>
    <w:rsid w:val="004F56CA"/>
    <w:rsid w:val="004F6CD4"/>
    <w:rsid w:val="004F719A"/>
    <w:rsid w:val="005004B6"/>
    <w:rsid w:val="005011C0"/>
    <w:rsid w:val="0050464D"/>
    <w:rsid w:val="00504804"/>
    <w:rsid w:val="005051C0"/>
    <w:rsid w:val="00506BFE"/>
    <w:rsid w:val="00506D22"/>
    <w:rsid w:val="0050704A"/>
    <w:rsid w:val="00507671"/>
    <w:rsid w:val="00510D3D"/>
    <w:rsid w:val="005110F2"/>
    <w:rsid w:val="005126B2"/>
    <w:rsid w:val="00513240"/>
    <w:rsid w:val="005135A6"/>
    <w:rsid w:val="00513B29"/>
    <w:rsid w:val="005171CA"/>
    <w:rsid w:val="00517EF6"/>
    <w:rsid w:val="005237C6"/>
    <w:rsid w:val="005251AE"/>
    <w:rsid w:val="00525476"/>
    <w:rsid w:val="00531138"/>
    <w:rsid w:val="00531E78"/>
    <w:rsid w:val="00531EC6"/>
    <w:rsid w:val="00541540"/>
    <w:rsid w:val="005452DB"/>
    <w:rsid w:val="00550A34"/>
    <w:rsid w:val="00551F29"/>
    <w:rsid w:val="00552C9A"/>
    <w:rsid w:val="00553E5B"/>
    <w:rsid w:val="0055482F"/>
    <w:rsid w:val="00555EC1"/>
    <w:rsid w:val="00556199"/>
    <w:rsid w:val="00556951"/>
    <w:rsid w:val="005575D3"/>
    <w:rsid w:val="0056076E"/>
    <w:rsid w:val="005626B2"/>
    <w:rsid w:val="00563364"/>
    <w:rsid w:val="00563D70"/>
    <w:rsid w:val="00565CFF"/>
    <w:rsid w:val="005667AB"/>
    <w:rsid w:val="00570836"/>
    <w:rsid w:val="00571350"/>
    <w:rsid w:val="005731D3"/>
    <w:rsid w:val="00573CC0"/>
    <w:rsid w:val="005756FA"/>
    <w:rsid w:val="005760EE"/>
    <w:rsid w:val="0057649C"/>
    <w:rsid w:val="00576816"/>
    <w:rsid w:val="00582326"/>
    <w:rsid w:val="00583D9F"/>
    <w:rsid w:val="005851C1"/>
    <w:rsid w:val="00590610"/>
    <w:rsid w:val="00590E6D"/>
    <w:rsid w:val="00591F1A"/>
    <w:rsid w:val="00593469"/>
    <w:rsid w:val="0059521D"/>
    <w:rsid w:val="00597820"/>
    <w:rsid w:val="005A1853"/>
    <w:rsid w:val="005A1B65"/>
    <w:rsid w:val="005A38A5"/>
    <w:rsid w:val="005A517D"/>
    <w:rsid w:val="005A58DF"/>
    <w:rsid w:val="005A6447"/>
    <w:rsid w:val="005B0250"/>
    <w:rsid w:val="005B0422"/>
    <w:rsid w:val="005B0B0C"/>
    <w:rsid w:val="005B2861"/>
    <w:rsid w:val="005B3828"/>
    <w:rsid w:val="005B62CE"/>
    <w:rsid w:val="005C14BD"/>
    <w:rsid w:val="005C1FAC"/>
    <w:rsid w:val="005C2263"/>
    <w:rsid w:val="005C2579"/>
    <w:rsid w:val="005C456C"/>
    <w:rsid w:val="005C6A2E"/>
    <w:rsid w:val="005D26B6"/>
    <w:rsid w:val="005D347B"/>
    <w:rsid w:val="005D3BDD"/>
    <w:rsid w:val="005D46A2"/>
    <w:rsid w:val="005D49FB"/>
    <w:rsid w:val="005D609C"/>
    <w:rsid w:val="005D6950"/>
    <w:rsid w:val="005E418C"/>
    <w:rsid w:val="005E43B3"/>
    <w:rsid w:val="005E543A"/>
    <w:rsid w:val="005E62F1"/>
    <w:rsid w:val="005E77A7"/>
    <w:rsid w:val="005F1BB2"/>
    <w:rsid w:val="005F2F05"/>
    <w:rsid w:val="005F31EF"/>
    <w:rsid w:val="005F5C71"/>
    <w:rsid w:val="005F77B8"/>
    <w:rsid w:val="00600D4D"/>
    <w:rsid w:val="006017FF"/>
    <w:rsid w:val="006028C2"/>
    <w:rsid w:val="00604075"/>
    <w:rsid w:val="006059AC"/>
    <w:rsid w:val="00605A5E"/>
    <w:rsid w:val="00606EAE"/>
    <w:rsid w:val="00607521"/>
    <w:rsid w:val="006103A9"/>
    <w:rsid w:val="00613C99"/>
    <w:rsid w:val="00614410"/>
    <w:rsid w:val="00614AE7"/>
    <w:rsid w:val="0061568C"/>
    <w:rsid w:val="00616B56"/>
    <w:rsid w:val="00616FAE"/>
    <w:rsid w:val="006175E5"/>
    <w:rsid w:val="00623A7D"/>
    <w:rsid w:val="00623F9C"/>
    <w:rsid w:val="006252C6"/>
    <w:rsid w:val="00630D49"/>
    <w:rsid w:val="00631722"/>
    <w:rsid w:val="0063182E"/>
    <w:rsid w:val="00634800"/>
    <w:rsid w:val="00636105"/>
    <w:rsid w:val="00636D7B"/>
    <w:rsid w:val="00640A20"/>
    <w:rsid w:val="006436C0"/>
    <w:rsid w:val="006454FB"/>
    <w:rsid w:val="00652963"/>
    <w:rsid w:val="00655AEE"/>
    <w:rsid w:val="00656C18"/>
    <w:rsid w:val="006572FB"/>
    <w:rsid w:val="006607C2"/>
    <w:rsid w:val="00660C65"/>
    <w:rsid w:val="006632D2"/>
    <w:rsid w:val="00663E99"/>
    <w:rsid w:val="00666468"/>
    <w:rsid w:val="00666BA2"/>
    <w:rsid w:val="00670142"/>
    <w:rsid w:val="00670521"/>
    <w:rsid w:val="006712C7"/>
    <w:rsid w:val="00673BCE"/>
    <w:rsid w:val="006751ED"/>
    <w:rsid w:val="006762A5"/>
    <w:rsid w:val="006766ED"/>
    <w:rsid w:val="006768DF"/>
    <w:rsid w:val="00676CA9"/>
    <w:rsid w:val="0067756C"/>
    <w:rsid w:val="006802CD"/>
    <w:rsid w:val="006830D5"/>
    <w:rsid w:val="006839E2"/>
    <w:rsid w:val="00684C18"/>
    <w:rsid w:val="00686A97"/>
    <w:rsid w:val="00686F24"/>
    <w:rsid w:val="006908B7"/>
    <w:rsid w:val="00690ADE"/>
    <w:rsid w:val="006932D7"/>
    <w:rsid w:val="0069430F"/>
    <w:rsid w:val="00695405"/>
    <w:rsid w:val="006964D1"/>
    <w:rsid w:val="00696A56"/>
    <w:rsid w:val="00696AA5"/>
    <w:rsid w:val="00696EAC"/>
    <w:rsid w:val="006970C8"/>
    <w:rsid w:val="006A0BC6"/>
    <w:rsid w:val="006A3FD8"/>
    <w:rsid w:val="006A454C"/>
    <w:rsid w:val="006A6034"/>
    <w:rsid w:val="006A7122"/>
    <w:rsid w:val="006A7F05"/>
    <w:rsid w:val="006A7F90"/>
    <w:rsid w:val="006B055B"/>
    <w:rsid w:val="006B0BD1"/>
    <w:rsid w:val="006B0FC6"/>
    <w:rsid w:val="006B1520"/>
    <w:rsid w:val="006B54F6"/>
    <w:rsid w:val="006B582E"/>
    <w:rsid w:val="006B590B"/>
    <w:rsid w:val="006C0520"/>
    <w:rsid w:val="006C21CC"/>
    <w:rsid w:val="006C673F"/>
    <w:rsid w:val="006C715E"/>
    <w:rsid w:val="006C77D8"/>
    <w:rsid w:val="006D03CE"/>
    <w:rsid w:val="006D0B52"/>
    <w:rsid w:val="006D25B8"/>
    <w:rsid w:val="006D3065"/>
    <w:rsid w:val="006D375D"/>
    <w:rsid w:val="006D3FCF"/>
    <w:rsid w:val="006D49BE"/>
    <w:rsid w:val="006D4B97"/>
    <w:rsid w:val="006D5F7D"/>
    <w:rsid w:val="006D6E5B"/>
    <w:rsid w:val="006E168E"/>
    <w:rsid w:val="006E2124"/>
    <w:rsid w:val="006E3415"/>
    <w:rsid w:val="006E3AEF"/>
    <w:rsid w:val="006E4518"/>
    <w:rsid w:val="006E4CAE"/>
    <w:rsid w:val="006E5AC2"/>
    <w:rsid w:val="006E611D"/>
    <w:rsid w:val="006E747B"/>
    <w:rsid w:val="006E78C0"/>
    <w:rsid w:val="006E7BAB"/>
    <w:rsid w:val="006F06C8"/>
    <w:rsid w:val="006F0E31"/>
    <w:rsid w:val="006F18F6"/>
    <w:rsid w:val="006F1CCC"/>
    <w:rsid w:val="006F2F5A"/>
    <w:rsid w:val="006F3006"/>
    <w:rsid w:val="006F3AEF"/>
    <w:rsid w:val="006F4554"/>
    <w:rsid w:val="006F4590"/>
    <w:rsid w:val="006F478D"/>
    <w:rsid w:val="006F5E90"/>
    <w:rsid w:val="006F6E6C"/>
    <w:rsid w:val="006F6EE6"/>
    <w:rsid w:val="006F737C"/>
    <w:rsid w:val="007009AF"/>
    <w:rsid w:val="00701B54"/>
    <w:rsid w:val="00705757"/>
    <w:rsid w:val="00705963"/>
    <w:rsid w:val="00705E71"/>
    <w:rsid w:val="007072E4"/>
    <w:rsid w:val="00707E1C"/>
    <w:rsid w:val="00707F13"/>
    <w:rsid w:val="00710684"/>
    <w:rsid w:val="00711CA1"/>
    <w:rsid w:val="00711F75"/>
    <w:rsid w:val="00713DC2"/>
    <w:rsid w:val="007147D3"/>
    <w:rsid w:val="00715F88"/>
    <w:rsid w:val="00716260"/>
    <w:rsid w:val="0072125F"/>
    <w:rsid w:val="00721618"/>
    <w:rsid w:val="00721B3B"/>
    <w:rsid w:val="00722865"/>
    <w:rsid w:val="00724471"/>
    <w:rsid w:val="00725BA6"/>
    <w:rsid w:val="007274AC"/>
    <w:rsid w:val="00727F5C"/>
    <w:rsid w:val="007349D5"/>
    <w:rsid w:val="00734B26"/>
    <w:rsid w:val="00736D17"/>
    <w:rsid w:val="00737E62"/>
    <w:rsid w:val="00740FF3"/>
    <w:rsid w:val="00741120"/>
    <w:rsid w:val="00743A57"/>
    <w:rsid w:val="007448DF"/>
    <w:rsid w:val="0075147F"/>
    <w:rsid w:val="00751D24"/>
    <w:rsid w:val="00752A44"/>
    <w:rsid w:val="00752DF1"/>
    <w:rsid w:val="00753447"/>
    <w:rsid w:val="0075462D"/>
    <w:rsid w:val="00754F2F"/>
    <w:rsid w:val="00755D61"/>
    <w:rsid w:val="0075626E"/>
    <w:rsid w:val="0075717A"/>
    <w:rsid w:val="00760204"/>
    <w:rsid w:val="00760647"/>
    <w:rsid w:val="00763023"/>
    <w:rsid w:val="00763066"/>
    <w:rsid w:val="007632B2"/>
    <w:rsid w:val="00763871"/>
    <w:rsid w:val="007656FF"/>
    <w:rsid w:val="00765FE7"/>
    <w:rsid w:val="0076720C"/>
    <w:rsid w:val="007673C6"/>
    <w:rsid w:val="00770A6C"/>
    <w:rsid w:val="00770B95"/>
    <w:rsid w:val="00771216"/>
    <w:rsid w:val="00771868"/>
    <w:rsid w:val="0077354C"/>
    <w:rsid w:val="00776B3B"/>
    <w:rsid w:val="00776C2C"/>
    <w:rsid w:val="00782F1A"/>
    <w:rsid w:val="00784D6D"/>
    <w:rsid w:val="00784DBF"/>
    <w:rsid w:val="007866D3"/>
    <w:rsid w:val="00792610"/>
    <w:rsid w:val="00793664"/>
    <w:rsid w:val="00796F60"/>
    <w:rsid w:val="00797290"/>
    <w:rsid w:val="007A144E"/>
    <w:rsid w:val="007A4F15"/>
    <w:rsid w:val="007A7062"/>
    <w:rsid w:val="007A797F"/>
    <w:rsid w:val="007B0497"/>
    <w:rsid w:val="007B060E"/>
    <w:rsid w:val="007B1302"/>
    <w:rsid w:val="007B3452"/>
    <w:rsid w:val="007B620D"/>
    <w:rsid w:val="007B7C01"/>
    <w:rsid w:val="007C1396"/>
    <w:rsid w:val="007C21A1"/>
    <w:rsid w:val="007C22B3"/>
    <w:rsid w:val="007C307F"/>
    <w:rsid w:val="007C3698"/>
    <w:rsid w:val="007C40E7"/>
    <w:rsid w:val="007C567F"/>
    <w:rsid w:val="007C5BF7"/>
    <w:rsid w:val="007C5FE8"/>
    <w:rsid w:val="007C6FF8"/>
    <w:rsid w:val="007C7AED"/>
    <w:rsid w:val="007D0417"/>
    <w:rsid w:val="007D0DA4"/>
    <w:rsid w:val="007D3C8B"/>
    <w:rsid w:val="007D6334"/>
    <w:rsid w:val="007D6B1B"/>
    <w:rsid w:val="007D6DA2"/>
    <w:rsid w:val="007E100A"/>
    <w:rsid w:val="007E1875"/>
    <w:rsid w:val="007E2592"/>
    <w:rsid w:val="007E7155"/>
    <w:rsid w:val="007F05D0"/>
    <w:rsid w:val="007F093A"/>
    <w:rsid w:val="007F0967"/>
    <w:rsid w:val="007F0AF9"/>
    <w:rsid w:val="007F135B"/>
    <w:rsid w:val="007F2BBB"/>
    <w:rsid w:val="007F310E"/>
    <w:rsid w:val="007F3D65"/>
    <w:rsid w:val="007F41A6"/>
    <w:rsid w:val="007F47B3"/>
    <w:rsid w:val="007F693D"/>
    <w:rsid w:val="007F7DC0"/>
    <w:rsid w:val="008017B9"/>
    <w:rsid w:val="00802709"/>
    <w:rsid w:val="008050B6"/>
    <w:rsid w:val="008058CE"/>
    <w:rsid w:val="00806F91"/>
    <w:rsid w:val="00807065"/>
    <w:rsid w:val="00810C32"/>
    <w:rsid w:val="00810C5D"/>
    <w:rsid w:val="00811D9D"/>
    <w:rsid w:val="00811E07"/>
    <w:rsid w:val="00813B1D"/>
    <w:rsid w:val="008153CD"/>
    <w:rsid w:val="008207F0"/>
    <w:rsid w:val="00822479"/>
    <w:rsid w:val="0082256C"/>
    <w:rsid w:val="00823933"/>
    <w:rsid w:val="00824420"/>
    <w:rsid w:val="0082613B"/>
    <w:rsid w:val="008263E2"/>
    <w:rsid w:val="00830DCE"/>
    <w:rsid w:val="00833C45"/>
    <w:rsid w:val="008341B7"/>
    <w:rsid w:val="00836955"/>
    <w:rsid w:val="00842101"/>
    <w:rsid w:val="00843CFA"/>
    <w:rsid w:val="008448DD"/>
    <w:rsid w:val="00845B50"/>
    <w:rsid w:val="008508E4"/>
    <w:rsid w:val="00850CCD"/>
    <w:rsid w:val="00850D8E"/>
    <w:rsid w:val="0085103C"/>
    <w:rsid w:val="0085249C"/>
    <w:rsid w:val="00852C9E"/>
    <w:rsid w:val="00853834"/>
    <w:rsid w:val="008548CB"/>
    <w:rsid w:val="00855BA2"/>
    <w:rsid w:val="00856C93"/>
    <w:rsid w:val="00857FDD"/>
    <w:rsid w:val="00860BD0"/>
    <w:rsid w:val="00860EE6"/>
    <w:rsid w:val="008659FD"/>
    <w:rsid w:val="00866E9C"/>
    <w:rsid w:val="008703F4"/>
    <w:rsid w:val="00870830"/>
    <w:rsid w:val="00870946"/>
    <w:rsid w:val="00873EA8"/>
    <w:rsid w:val="00874FD8"/>
    <w:rsid w:val="0087548D"/>
    <w:rsid w:val="00875FA2"/>
    <w:rsid w:val="008771AD"/>
    <w:rsid w:val="008809F2"/>
    <w:rsid w:val="0088255F"/>
    <w:rsid w:val="0088271F"/>
    <w:rsid w:val="008827AD"/>
    <w:rsid w:val="00882B21"/>
    <w:rsid w:val="00883B6D"/>
    <w:rsid w:val="00887B61"/>
    <w:rsid w:val="0089230A"/>
    <w:rsid w:val="00894724"/>
    <w:rsid w:val="008A15AF"/>
    <w:rsid w:val="008A19BC"/>
    <w:rsid w:val="008A2664"/>
    <w:rsid w:val="008A7B46"/>
    <w:rsid w:val="008B0741"/>
    <w:rsid w:val="008B116A"/>
    <w:rsid w:val="008B13A3"/>
    <w:rsid w:val="008B3985"/>
    <w:rsid w:val="008C045B"/>
    <w:rsid w:val="008C532E"/>
    <w:rsid w:val="008D01E4"/>
    <w:rsid w:val="008D0B5E"/>
    <w:rsid w:val="008D0EBC"/>
    <w:rsid w:val="008D1BA1"/>
    <w:rsid w:val="008D3203"/>
    <w:rsid w:val="008D3235"/>
    <w:rsid w:val="008D5336"/>
    <w:rsid w:val="008D58CB"/>
    <w:rsid w:val="008D7BD7"/>
    <w:rsid w:val="008E169D"/>
    <w:rsid w:val="008E3DAD"/>
    <w:rsid w:val="008F0D71"/>
    <w:rsid w:val="008F121A"/>
    <w:rsid w:val="008F24A8"/>
    <w:rsid w:val="008F2B72"/>
    <w:rsid w:val="008F5ADA"/>
    <w:rsid w:val="008F5C33"/>
    <w:rsid w:val="008F6CD7"/>
    <w:rsid w:val="008F76E6"/>
    <w:rsid w:val="008F77C7"/>
    <w:rsid w:val="008F7B5F"/>
    <w:rsid w:val="00900286"/>
    <w:rsid w:val="00901F9A"/>
    <w:rsid w:val="00903CEF"/>
    <w:rsid w:val="009040CD"/>
    <w:rsid w:val="00906431"/>
    <w:rsid w:val="00906EAC"/>
    <w:rsid w:val="00907E39"/>
    <w:rsid w:val="009124B3"/>
    <w:rsid w:val="00914ED5"/>
    <w:rsid w:val="0091772F"/>
    <w:rsid w:val="00917E75"/>
    <w:rsid w:val="0092086D"/>
    <w:rsid w:val="00922BD1"/>
    <w:rsid w:val="00923E2F"/>
    <w:rsid w:val="00924118"/>
    <w:rsid w:val="00925A00"/>
    <w:rsid w:val="00927DBF"/>
    <w:rsid w:val="00930F86"/>
    <w:rsid w:val="009332A6"/>
    <w:rsid w:val="009353C8"/>
    <w:rsid w:val="00937D77"/>
    <w:rsid w:val="00941535"/>
    <w:rsid w:val="00941CA2"/>
    <w:rsid w:val="009422FC"/>
    <w:rsid w:val="00945A37"/>
    <w:rsid w:val="009470B0"/>
    <w:rsid w:val="00947E10"/>
    <w:rsid w:val="00950386"/>
    <w:rsid w:val="0095057A"/>
    <w:rsid w:val="00951372"/>
    <w:rsid w:val="00951F4B"/>
    <w:rsid w:val="00952CB1"/>
    <w:rsid w:val="00952E3D"/>
    <w:rsid w:val="00953153"/>
    <w:rsid w:val="009546CA"/>
    <w:rsid w:val="00960E6F"/>
    <w:rsid w:val="0096156A"/>
    <w:rsid w:val="0096163A"/>
    <w:rsid w:val="00961827"/>
    <w:rsid w:val="0096621F"/>
    <w:rsid w:val="00966726"/>
    <w:rsid w:val="009700DC"/>
    <w:rsid w:val="0097239D"/>
    <w:rsid w:val="00977485"/>
    <w:rsid w:val="00977BAE"/>
    <w:rsid w:val="00981FDA"/>
    <w:rsid w:val="009832BC"/>
    <w:rsid w:val="00983FE7"/>
    <w:rsid w:val="00985B1B"/>
    <w:rsid w:val="0099232E"/>
    <w:rsid w:val="009937B7"/>
    <w:rsid w:val="00995B3E"/>
    <w:rsid w:val="009A3F80"/>
    <w:rsid w:val="009A7029"/>
    <w:rsid w:val="009A71F8"/>
    <w:rsid w:val="009B0416"/>
    <w:rsid w:val="009B0EF4"/>
    <w:rsid w:val="009B137C"/>
    <w:rsid w:val="009B1765"/>
    <w:rsid w:val="009B3471"/>
    <w:rsid w:val="009B398A"/>
    <w:rsid w:val="009B3BDA"/>
    <w:rsid w:val="009B4667"/>
    <w:rsid w:val="009B4FFF"/>
    <w:rsid w:val="009B5864"/>
    <w:rsid w:val="009B5A82"/>
    <w:rsid w:val="009B685D"/>
    <w:rsid w:val="009B732D"/>
    <w:rsid w:val="009C0B90"/>
    <w:rsid w:val="009C0F20"/>
    <w:rsid w:val="009C36D7"/>
    <w:rsid w:val="009C43CD"/>
    <w:rsid w:val="009C512F"/>
    <w:rsid w:val="009C513F"/>
    <w:rsid w:val="009C72B0"/>
    <w:rsid w:val="009C7313"/>
    <w:rsid w:val="009C783B"/>
    <w:rsid w:val="009D0007"/>
    <w:rsid w:val="009D2D87"/>
    <w:rsid w:val="009D308F"/>
    <w:rsid w:val="009D3795"/>
    <w:rsid w:val="009D60AC"/>
    <w:rsid w:val="009E1329"/>
    <w:rsid w:val="009E1F30"/>
    <w:rsid w:val="009E25A2"/>
    <w:rsid w:val="009E3480"/>
    <w:rsid w:val="009E5F27"/>
    <w:rsid w:val="009E6C99"/>
    <w:rsid w:val="009F0446"/>
    <w:rsid w:val="009F3E01"/>
    <w:rsid w:val="009F4695"/>
    <w:rsid w:val="009F49FD"/>
    <w:rsid w:val="009F5778"/>
    <w:rsid w:val="009F6A59"/>
    <w:rsid w:val="009F7BAD"/>
    <w:rsid w:val="00A0215D"/>
    <w:rsid w:val="00A03C11"/>
    <w:rsid w:val="00A05E75"/>
    <w:rsid w:val="00A0613B"/>
    <w:rsid w:val="00A064D7"/>
    <w:rsid w:val="00A136C8"/>
    <w:rsid w:val="00A1376E"/>
    <w:rsid w:val="00A15C51"/>
    <w:rsid w:val="00A20258"/>
    <w:rsid w:val="00A20E21"/>
    <w:rsid w:val="00A222D6"/>
    <w:rsid w:val="00A22421"/>
    <w:rsid w:val="00A250AF"/>
    <w:rsid w:val="00A301E5"/>
    <w:rsid w:val="00A3138A"/>
    <w:rsid w:val="00A34752"/>
    <w:rsid w:val="00A34DA9"/>
    <w:rsid w:val="00A35A56"/>
    <w:rsid w:val="00A35E23"/>
    <w:rsid w:val="00A408D4"/>
    <w:rsid w:val="00A4193B"/>
    <w:rsid w:val="00A43309"/>
    <w:rsid w:val="00A43ED4"/>
    <w:rsid w:val="00A43F56"/>
    <w:rsid w:val="00A4444D"/>
    <w:rsid w:val="00A44C0D"/>
    <w:rsid w:val="00A45A07"/>
    <w:rsid w:val="00A5119B"/>
    <w:rsid w:val="00A51A39"/>
    <w:rsid w:val="00A53667"/>
    <w:rsid w:val="00A53D33"/>
    <w:rsid w:val="00A54063"/>
    <w:rsid w:val="00A54AA9"/>
    <w:rsid w:val="00A5692E"/>
    <w:rsid w:val="00A5779E"/>
    <w:rsid w:val="00A60586"/>
    <w:rsid w:val="00A609F2"/>
    <w:rsid w:val="00A62BC0"/>
    <w:rsid w:val="00A63900"/>
    <w:rsid w:val="00A64116"/>
    <w:rsid w:val="00A6470E"/>
    <w:rsid w:val="00A6693F"/>
    <w:rsid w:val="00A671F5"/>
    <w:rsid w:val="00A67606"/>
    <w:rsid w:val="00A679DB"/>
    <w:rsid w:val="00A67EC6"/>
    <w:rsid w:val="00A70775"/>
    <w:rsid w:val="00A73149"/>
    <w:rsid w:val="00A73B8A"/>
    <w:rsid w:val="00A73ED0"/>
    <w:rsid w:val="00A758A5"/>
    <w:rsid w:val="00A835D5"/>
    <w:rsid w:val="00A837A9"/>
    <w:rsid w:val="00A838A5"/>
    <w:rsid w:val="00A8433E"/>
    <w:rsid w:val="00A84951"/>
    <w:rsid w:val="00A8540A"/>
    <w:rsid w:val="00A8547F"/>
    <w:rsid w:val="00A86A96"/>
    <w:rsid w:val="00A86B83"/>
    <w:rsid w:val="00A86E72"/>
    <w:rsid w:val="00A904C4"/>
    <w:rsid w:val="00A91D39"/>
    <w:rsid w:val="00A93719"/>
    <w:rsid w:val="00A93CEF"/>
    <w:rsid w:val="00A94529"/>
    <w:rsid w:val="00A94ADA"/>
    <w:rsid w:val="00A955D1"/>
    <w:rsid w:val="00A9768E"/>
    <w:rsid w:val="00A97D41"/>
    <w:rsid w:val="00AA0A1B"/>
    <w:rsid w:val="00AA1887"/>
    <w:rsid w:val="00AA285C"/>
    <w:rsid w:val="00AA3573"/>
    <w:rsid w:val="00AA50D5"/>
    <w:rsid w:val="00AA563C"/>
    <w:rsid w:val="00AA5C5B"/>
    <w:rsid w:val="00AA5F0A"/>
    <w:rsid w:val="00AA6665"/>
    <w:rsid w:val="00AA7664"/>
    <w:rsid w:val="00AA7F05"/>
    <w:rsid w:val="00AB337D"/>
    <w:rsid w:val="00AB3409"/>
    <w:rsid w:val="00AB4726"/>
    <w:rsid w:val="00AB523E"/>
    <w:rsid w:val="00AB569C"/>
    <w:rsid w:val="00AB619F"/>
    <w:rsid w:val="00AB6FC5"/>
    <w:rsid w:val="00AC14BC"/>
    <w:rsid w:val="00AC2A9A"/>
    <w:rsid w:val="00AC4E7E"/>
    <w:rsid w:val="00AC71C9"/>
    <w:rsid w:val="00AC7F61"/>
    <w:rsid w:val="00AD0640"/>
    <w:rsid w:val="00AD37F8"/>
    <w:rsid w:val="00AD5A63"/>
    <w:rsid w:val="00AD648B"/>
    <w:rsid w:val="00AD6CD7"/>
    <w:rsid w:val="00AD70D5"/>
    <w:rsid w:val="00AD737F"/>
    <w:rsid w:val="00AE13A3"/>
    <w:rsid w:val="00AE23AC"/>
    <w:rsid w:val="00AE35F3"/>
    <w:rsid w:val="00AE467C"/>
    <w:rsid w:val="00AE50DB"/>
    <w:rsid w:val="00AE5AB0"/>
    <w:rsid w:val="00AF00C4"/>
    <w:rsid w:val="00AF0D09"/>
    <w:rsid w:val="00AF2EBB"/>
    <w:rsid w:val="00AF6710"/>
    <w:rsid w:val="00AF7008"/>
    <w:rsid w:val="00AF75B7"/>
    <w:rsid w:val="00B00355"/>
    <w:rsid w:val="00B004B1"/>
    <w:rsid w:val="00B007D5"/>
    <w:rsid w:val="00B02861"/>
    <w:rsid w:val="00B03229"/>
    <w:rsid w:val="00B04460"/>
    <w:rsid w:val="00B04938"/>
    <w:rsid w:val="00B04B70"/>
    <w:rsid w:val="00B0501E"/>
    <w:rsid w:val="00B0534E"/>
    <w:rsid w:val="00B05F40"/>
    <w:rsid w:val="00B0648B"/>
    <w:rsid w:val="00B072C6"/>
    <w:rsid w:val="00B07FC8"/>
    <w:rsid w:val="00B11B97"/>
    <w:rsid w:val="00B14711"/>
    <w:rsid w:val="00B16EBE"/>
    <w:rsid w:val="00B17033"/>
    <w:rsid w:val="00B17988"/>
    <w:rsid w:val="00B20F0B"/>
    <w:rsid w:val="00B229D1"/>
    <w:rsid w:val="00B22C4E"/>
    <w:rsid w:val="00B23283"/>
    <w:rsid w:val="00B245DC"/>
    <w:rsid w:val="00B24D86"/>
    <w:rsid w:val="00B24F83"/>
    <w:rsid w:val="00B26272"/>
    <w:rsid w:val="00B27319"/>
    <w:rsid w:val="00B3093F"/>
    <w:rsid w:val="00B317FD"/>
    <w:rsid w:val="00B32F2B"/>
    <w:rsid w:val="00B35187"/>
    <w:rsid w:val="00B353D4"/>
    <w:rsid w:val="00B37B2D"/>
    <w:rsid w:val="00B4049E"/>
    <w:rsid w:val="00B42260"/>
    <w:rsid w:val="00B427D1"/>
    <w:rsid w:val="00B4722F"/>
    <w:rsid w:val="00B473C7"/>
    <w:rsid w:val="00B52353"/>
    <w:rsid w:val="00B54247"/>
    <w:rsid w:val="00B54928"/>
    <w:rsid w:val="00B55B16"/>
    <w:rsid w:val="00B56C66"/>
    <w:rsid w:val="00B656FD"/>
    <w:rsid w:val="00B65B65"/>
    <w:rsid w:val="00B664D0"/>
    <w:rsid w:val="00B67452"/>
    <w:rsid w:val="00B67CBA"/>
    <w:rsid w:val="00B71305"/>
    <w:rsid w:val="00B71722"/>
    <w:rsid w:val="00B72F8B"/>
    <w:rsid w:val="00B7600A"/>
    <w:rsid w:val="00B76968"/>
    <w:rsid w:val="00B77784"/>
    <w:rsid w:val="00B80226"/>
    <w:rsid w:val="00B844A5"/>
    <w:rsid w:val="00B87690"/>
    <w:rsid w:val="00B8771F"/>
    <w:rsid w:val="00B9290E"/>
    <w:rsid w:val="00B94DB9"/>
    <w:rsid w:val="00B976F3"/>
    <w:rsid w:val="00BA0E80"/>
    <w:rsid w:val="00BA114F"/>
    <w:rsid w:val="00BA115A"/>
    <w:rsid w:val="00BA20F2"/>
    <w:rsid w:val="00BA29D5"/>
    <w:rsid w:val="00BA3B88"/>
    <w:rsid w:val="00BA3C34"/>
    <w:rsid w:val="00BA40FF"/>
    <w:rsid w:val="00BA732E"/>
    <w:rsid w:val="00BB13CF"/>
    <w:rsid w:val="00BB1B4A"/>
    <w:rsid w:val="00BB2867"/>
    <w:rsid w:val="00BB51DC"/>
    <w:rsid w:val="00BB56CA"/>
    <w:rsid w:val="00BB6558"/>
    <w:rsid w:val="00BB67C3"/>
    <w:rsid w:val="00BC0406"/>
    <w:rsid w:val="00BC1163"/>
    <w:rsid w:val="00BC48D0"/>
    <w:rsid w:val="00BC7B98"/>
    <w:rsid w:val="00BC7C9A"/>
    <w:rsid w:val="00BD0511"/>
    <w:rsid w:val="00BD0DD2"/>
    <w:rsid w:val="00BD5C18"/>
    <w:rsid w:val="00BD72CC"/>
    <w:rsid w:val="00BE28C5"/>
    <w:rsid w:val="00BE32D1"/>
    <w:rsid w:val="00BE3F4E"/>
    <w:rsid w:val="00BE5298"/>
    <w:rsid w:val="00BE6E0D"/>
    <w:rsid w:val="00BF09C3"/>
    <w:rsid w:val="00BF1385"/>
    <w:rsid w:val="00BF1887"/>
    <w:rsid w:val="00BF67F1"/>
    <w:rsid w:val="00C00E9B"/>
    <w:rsid w:val="00C01026"/>
    <w:rsid w:val="00C0158F"/>
    <w:rsid w:val="00C031B4"/>
    <w:rsid w:val="00C04E7A"/>
    <w:rsid w:val="00C051ED"/>
    <w:rsid w:val="00C07C21"/>
    <w:rsid w:val="00C11575"/>
    <w:rsid w:val="00C1166E"/>
    <w:rsid w:val="00C116A2"/>
    <w:rsid w:val="00C12B08"/>
    <w:rsid w:val="00C13014"/>
    <w:rsid w:val="00C13571"/>
    <w:rsid w:val="00C14C9C"/>
    <w:rsid w:val="00C14DF9"/>
    <w:rsid w:val="00C15A90"/>
    <w:rsid w:val="00C164B7"/>
    <w:rsid w:val="00C16CAE"/>
    <w:rsid w:val="00C16D35"/>
    <w:rsid w:val="00C16E73"/>
    <w:rsid w:val="00C17487"/>
    <w:rsid w:val="00C2157F"/>
    <w:rsid w:val="00C22C7E"/>
    <w:rsid w:val="00C25507"/>
    <w:rsid w:val="00C25565"/>
    <w:rsid w:val="00C25B3C"/>
    <w:rsid w:val="00C27B34"/>
    <w:rsid w:val="00C27F12"/>
    <w:rsid w:val="00C318E6"/>
    <w:rsid w:val="00C32B3F"/>
    <w:rsid w:val="00C35259"/>
    <w:rsid w:val="00C4055A"/>
    <w:rsid w:val="00C40688"/>
    <w:rsid w:val="00C42A79"/>
    <w:rsid w:val="00C42FC9"/>
    <w:rsid w:val="00C44BAC"/>
    <w:rsid w:val="00C5213F"/>
    <w:rsid w:val="00C534C2"/>
    <w:rsid w:val="00C555DC"/>
    <w:rsid w:val="00C567D1"/>
    <w:rsid w:val="00C61DD1"/>
    <w:rsid w:val="00C66C07"/>
    <w:rsid w:val="00C67413"/>
    <w:rsid w:val="00C74367"/>
    <w:rsid w:val="00C801D0"/>
    <w:rsid w:val="00C811A5"/>
    <w:rsid w:val="00C81FD6"/>
    <w:rsid w:val="00C8245B"/>
    <w:rsid w:val="00C84903"/>
    <w:rsid w:val="00C85752"/>
    <w:rsid w:val="00C8606F"/>
    <w:rsid w:val="00C86957"/>
    <w:rsid w:val="00C91039"/>
    <w:rsid w:val="00C92261"/>
    <w:rsid w:val="00C92CCA"/>
    <w:rsid w:val="00C93637"/>
    <w:rsid w:val="00C93C95"/>
    <w:rsid w:val="00C95941"/>
    <w:rsid w:val="00C96728"/>
    <w:rsid w:val="00C976F9"/>
    <w:rsid w:val="00CA1A80"/>
    <w:rsid w:val="00CA27AF"/>
    <w:rsid w:val="00CA3AC0"/>
    <w:rsid w:val="00CA3F50"/>
    <w:rsid w:val="00CA4065"/>
    <w:rsid w:val="00CA4BFA"/>
    <w:rsid w:val="00CA5FB7"/>
    <w:rsid w:val="00CA6395"/>
    <w:rsid w:val="00CA64E6"/>
    <w:rsid w:val="00CA7BD0"/>
    <w:rsid w:val="00CB003D"/>
    <w:rsid w:val="00CB0A5A"/>
    <w:rsid w:val="00CB11D9"/>
    <w:rsid w:val="00CB3545"/>
    <w:rsid w:val="00CB484A"/>
    <w:rsid w:val="00CB4974"/>
    <w:rsid w:val="00CB56C8"/>
    <w:rsid w:val="00CB58C9"/>
    <w:rsid w:val="00CB5DDF"/>
    <w:rsid w:val="00CB5E5D"/>
    <w:rsid w:val="00CC05BC"/>
    <w:rsid w:val="00CC259C"/>
    <w:rsid w:val="00CC28BE"/>
    <w:rsid w:val="00CC3804"/>
    <w:rsid w:val="00CC3F06"/>
    <w:rsid w:val="00CD1B86"/>
    <w:rsid w:val="00CD1C22"/>
    <w:rsid w:val="00CD1C6B"/>
    <w:rsid w:val="00CD2020"/>
    <w:rsid w:val="00CD339F"/>
    <w:rsid w:val="00CD5645"/>
    <w:rsid w:val="00CD574C"/>
    <w:rsid w:val="00CD5A86"/>
    <w:rsid w:val="00CD5AD2"/>
    <w:rsid w:val="00CD5B98"/>
    <w:rsid w:val="00CE2ABC"/>
    <w:rsid w:val="00CE38E7"/>
    <w:rsid w:val="00CE3BF3"/>
    <w:rsid w:val="00CE599F"/>
    <w:rsid w:val="00CE68F1"/>
    <w:rsid w:val="00CE7AC6"/>
    <w:rsid w:val="00CF04D4"/>
    <w:rsid w:val="00CF0C82"/>
    <w:rsid w:val="00CF0EB2"/>
    <w:rsid w:val="00CF1022"/>
    <w:rsid w:val="00CF12E5"/>
    <w:rsid w:val="00CF1468"/>
    <w:rsid w:val="00CF341A"/>
    <w:rsid w:val="00CF4D28"/>
    <w:rsid w:val="00CF5711"/>
    <w:rsid w:val="00CF5BE4"/>
    <w:rsid w:val="00CF5CEA"/>
    <w:rsid w:val="00CF7FDD"/>
    <w:rsid w:val="00D01959"/>
    <w:rsid w:val="00D03AC2"/>
    <w:rsid w:val="00D0470D"/>
    <w:rsid w:val="00D04DFE"/>
    <w:rsid w:val="00D06E7B"/>
    <w:rsid w:val="00D11917"/>
    <w:rsid w:val="00D1257A"/>
    <w:rsid w:val="00D131BF"/>
    <w:rsid w:val="00D1320A"/>
    <w:rsid w:val="00D132C4"/>
    <w:rsid w:val="00D14714"/>
    <w:rsid w:val="00D157CB"/>
    <w:rsid w:val="00D22AFE"/>
    <w:rsid w:val="00D237E8"/>
    <w:rsid w:val="00D25D74"/>
    <w:rsid w:val="00D25EA3"/>
    <w:rsid w:val="00D32DB7"/>
    <w:rsid w:val="00D32EEF"/>
    <w:rsid w:val="00D33450"/>
    <w:rsid w:val="00D40C37"/>
    <w:rsid w:val="00D41156"/>
    <w:rsid w:val="00D4222A"/>
    <w:rsid w:val="00D42371"/>
    <w:rsid w:val="00D42F60"/>
    <w:rsid w:val="00D45724"/>
    <w:rsid w:val="00D46BEF"/>
    <w:rsid w:val="00D470D3"/>
    <w:rsid w:val="00D50492"/>
    <w:rsid w:val="00D50C27"/>
    <w:rsid w:val="00D52B02"/>
    <w:rsid w:val="00D540B7"/>
    <w:rsid w:val="00D55FC5"/>
    <w:rsid w:val="00D56F8B"/>
    <w:rsid w:val="00D576DE"/>
    <w:rsid w:val="00D60F09"/>
    <w:rsid w:val="00D659D9"/>
    <w:rsid w:val="00D66347"/>
    <w:rsid w:val="00D6772D"/>
    <w:rsid w:val="00D7012B"/>
    <w:rsid w:val="00D73E4E"/>
    <w:rsid w:val="00D74245"/>
    <w:rsid w:val="00D7705A"/>
    <w:rsid w:val="00D77549"/>
    <w:rsid w:val="00D81F89"/>
    <w:rsid w:val="00D82B58"/>
    <w:rsid w:val="00D84957"/>
    <w:rsid w:val="00D86509"/>
    <w:rsid w:val="00D8713B"/>
    <w:rsid w:val="00D87CBD"/>
    <w:rsid w:val="00D922F0"/>
    <w:rsid w:val="00D946B6"/>
    <w:rsid w:val="00D94E18"/>
    <w:rsid w:val="00D973EC"/>
    <w:rsid w:val="00D97706"/>
    <w:rsid w:val="00DA0FD4"/>
    <w:rsid w:val="00DA3F36"/>
    <w:rsid w:val="00DA6CD3"/>
    <w:rsid w:val="00DA7319"/>
    <w:rsid w:val="00DA7C66"/>
    <w:rsid w:val="00DB03B3"/>
    <w:rsid w:val="00DB042B"/>
    <w:rsid w:val="00DB1EBD"/>
    <w:rsid w:val="00DB3685"/>
    <w:rsid w:val="00DB62CC"/>
    <w:rsid w:val="00DB717F"/>
    <w:rsid w:val="00DC039A"/>
    <w:rsid w:val="00DC25B3"/>
    <w:rsid w:val="00DC3B0D"/>
    <w:rsid w:val="00DC49AD"/>
    <w:rsid w:val="00DC57AD"/>
    <w:rsid w:val="00DC5EB2"/>
    <w:rsid w:val="00DC6243"/>
    <w:rsid w:val="00DC71B0"/>
    <w:rsid w:val="00DD09DB"/>
    <w:rsid w:val="00DD0A9E"/>
    <w:rsid w:val="00DD14F1"/>
    <w:rsid w:val="00DD4957"/>
    <w:rsid w:val="00DD4AD6"/>
    <w:rsid w:val="00DD5736"/>
    <w:rsid w:val="00DD5DCA"/>
    <w:rsid w:val="00DD7389"/>
    <w:rsid w:val="00DD7D8C"/>
    <w:rsid w:val="00DE1584"/>
    <w:rsid w:val="00DE1BF9"/>
    <w:rsid w:val="00DE2199"/>
    <w:rsid w:val="00DE4E0F"/>
    <w:rsid w:val="00DE550D"/>
    <w:rsid w:val="00DE6A13"/>
    <w:rsid w:val="00DE6F88"/>
    <w:rsid w:val="00DE73D3"/>
    <w:rsid w:val="00DF2160"/>
    <w:rsid w:val="00DF27F4"/>
    <w:rsid w:val="00DF2A85"/>
    <w:rsid w:val="00DF39EC"/>
    <w:rsid w:val="00DF4919"/>
    <w:rsid w:val="00DF64F1"/>
    <w:rsid w:val="00E00973"/>
    <w:rsid w:val="00E00C00"/>
    <w:rsid w:val="00E0108B"/>
    <w:rsid w:val="00E01CC9"/>
    <w:rsid w:val="00E02E06"/>
    <w:rsid w:val="00E03399"/>
    <w:rsid w:val="00E0395A"/>
    <w:rsid w:val="00E03AED"/>
    <w:rsid w:val="00E03D9E"/>
    <w:rsid w:val="00E0756A"/>
    <w:rsid w:val="00E1192B"/>
    <w:rsid w:val="00E13830"/>
    <w:rsid w:val="00E1392B"/>
    <w:rsid w:val="00E14DA9"/>
    <w:rsid w:val="00E157B6"/>
    <w:rsid w:val="00E15FB6"/>
    <w:rsid w:val="00E16D86"/>
    <w:rsid w:val="00E20F7B"/>
    <w:rsid w:val="00E21A0E"/>
    <w:rsid w:val="00E22F66"/>
    <w:rsid w:val="00E244E5"/>
    <w:rsid w:val="00E31309"/>
    <w:rsid w:val="00E31821"/>
    <w:rsid w:val="00E328DF"/>
    <w:rsid w:val="00E337C0"/>
    <w:rsid w:val="00E340A2"/>
    <w:rsid w:val="00E34BCD"/>
    <w:rsid w:val="00E3521D"/>
    <w:rsid w:val="00E400B0"/>
    <w:rsid w:val="00E4212C"/>
    <w:rsid w:val="00E45AFE"/>
    <w:rsid w:val="00E45E04"/>
    <w:rsid w:val="00E45ECF"/>
    <w:rsid w:val="00E465CC"/>
    <w:rsid w:val="00E4691F"/>
    <w:rsid w:val="00E47A3A"/>
    <w:rsid w:val="00E47EF5"/>
    <w:rsid w:val="00E50423"/>
    <w:rsid w:val="00E50F00"/>
    <w:rsid w:val="00E5138E"/>
    <w:rsid w:val="00E51FC0"/>
    <w:rsid w:val="00E54918"/>
    <w:rsid w:val="00E55196"/>
    <w:rsid w:val="00E55669"/>
    <w:rsid w:val="00E5771C"/>
    <w:rsid w:val="00E63346"/>
    <w:rsid w:val="00E660B4"/>
    <w:rsid w:val="00E7027A"/>
    <w:rsid w:val="00E71610"/>
    <w:rsid w:val="00E71A18"/>
    <w:rsid w:val="00E7316F"/>
    <w:rsid w:val="00E73D29"/>
    <w:rsid w:val="00E77310"/>
    <w:rsid w:val="00E80420"/>
    <w:rsid w:val="00E80B38"/>
    <w:rsid w:val="00E81715"/>
    <w:rsid w:val="00E82277"/>
    <w:rsid w:val="00E835E4"/>
    <w:rsid w:val="00E84A4C"/>
    <w:rsid w:val="00E86AFE"/>
    <w:rsid w:val="00E86FCD"/>
    <w:rsid w:val="00E9089D"/>
    <w:rsid w:val="00E93356"/>
    <w:rsid w:val="00E9338B"/>
    <w:rsid w:val="00E94F66"/>
    <w:rsid w:val="00E96828"/>
    <w:rsid w:val="00EA1067"/>
    <w:rsid w:val="00EA1CBD"/>
    <w:rsid w:val="00EA266A"/>
    <w:rsid w:val="00EA36CA"/>
    <w:rsid w:val="00EA5A14"/>
    <w:rsid w:val="00EA6AD3"/>
    <w:rsid w:val="00EA7048"/>
    <w:rsid w:val="00EB0905"/>
    <w:rsid w:val="00EB1998"/>
    <w:rsid w:val="00EB32C0"/>
    <w:rsid w:val="00EB46CF"/>
    <w:rsid w:val="00EB5B53"/>
    <w:rsid w:val="00EB6A8C"/>
    <w:rsid w:val="00EB6AC3"/>
    <w:rsid w:val="00EB70AA"/>
    <w:rsid w:val="00EB7B6C"/>
    <w:rsid w:val="00EB7C5B"/>
    <w:rsid w:val="00EC054D"/>
    <w:rsid w:val="00EC39F2"/>
    <w:rsid w:val="00EC5F59"/>
    <w:rsid w:val="00ED0145"/>
    <w:rsid w:val="00ED34CF"/>
    <w:rsid w:val="00ED4FD1"/>
    <w:rsid w:val="00ED5333"/>
    <w:rsid w:val="00ED588E"/>
    <w:rsid w:val="00ED5A96"/>
    <w:rsid w:val="00EE09E9"/>
    <w:rsid w:val="00EE102C"/>
    <w:rsid w:val="00EE154A"/>
    <w:rsid w:val="00EE1F41"/>
    <w:rsid w:val="00EE2218"/>
    <w:rsid w:val="00EE22DB"/>
    <w:rsid w:val="00EE459F"/>
    <w:rsid w:val="00EE5C3B"/>
    <w:rsid w:val="00EE6B4D"/>
    <w:rsid w:val="00EE6C21"/>
    <w:rsid w:val="00EE79A8"/>
    <w:rsid w:val="00EF29A7"/>
    <w:rsid w:val="00EF33ED"/>
    <w:rsid w:val="00EF3833"/>
    <w:rsid w:val="00EF5C20"/>
    <w:rsid w:val="00EF6008"/>
    <w:rsid w:val="00F036D9"/>
    <w:rsid w:val="00F03E74"/>
    <w:rsid w:val="00F0485F"/>
    <w:rsid w:val="00F1059E"/>
    <w:rsid w:val="00F115C5"/>
    <w:rsid w:val="00F117E8"/>
    <w:rsid w:val="00F12CA7"/>
    <w:rsid w:val="00F14421"/>
    <w:rsid w:val="00F16B5F"/>
    <w:rsid w:val="00F1765C"/>
    <w:rsid w:val="00F17F4B"/>
    <w:rsid w:val="00F2016A"/>
    <w:rsid w:val="00F205F9"/>
    <w:rsid w:val="00F20B7D"/>
    <w:rsid w:val="00F21BF0"/>
    <w:rsid w:val="00F21DF8"/>
    <w:rsid w:val="00F21E26"/>
    <w:rsid w:val="00F22500"/>
    <w:rsid w:val="00F22B35"/>
    <w:rsid w:val="00F232BA"/>
    <w:rsid w:val="00F23728"/>
    <w:rsid w:val="00F23C5D"/>
    <w:rsid w:val="00F24425"/>
    <w:rsid w:val="00F2454B"/>
    <w:rsid w:val="00F249F9"/>
    <w:rsid w:val="00F266A9"/>
    <w:rsid w:val="00F27273"/>
    <w:rsid w:val="00F30B8F"/>
    <w:rsid w:val="00F318CE"/>
    <w:rsid w:val="00F32975"/>
    <w:rsid w:val="00F32C27"/>
    <w:rsid w:val="00F33118"/>
    <w:rsid w:val="00F342C3"/>
    <w:rsid w:val="00F35494"/>
    <w:rsid w:val="00F36C57"/>
    <w:rsid w:val="00F40314"/>
    <w:rsid w:val="00F40558"/>
    <w:rsid w:val="00F4157B"/>
    <w:rsid w:val="00F41CE7"/>
    <w:rsid w:val="00F41D95"/>
    <w:rsid w:val="00F41F4C"/>
    <w:rsid w:val="00F427A0"/>
    <w:rsid w:val="00F42FB7"/>
    <w:rsid w:val="00F43884"/>
    <w:rsid w:val="00F4509C"/>
    <w:rsid w:val="00F458B0"/>
    <w:rsid w:val="00F45C40"/>
    <w:rsid w:val="00F47899"/>
    <w:rsid w:val="00F51A7D"/>
    <w:rsid w:val="00F528B2"/>
    <w:rsid w:val="00F5582B"/>
    <w:rsid w:val="00F569F2"/>
    <w:rsid w:val="00F602D5"/>
    <w:rsid w:val="00F616D4"/>
    <w:rsid w:val="00F63C1F"/>
    <w:rsid w:val="00F6732F"/>
    <w:rsid w:val="00F7297E"/>
    <w:rsid w:val="00F7332F"/>
    <w:rsid w:val="00F73CA0"/>
    <w:rsid w:val="00F7435A"/>
    <w:rsid w:val="00F779BB"/>
    <w:rsid w:val="00F8087D"/>
    <w:rsid w:val="00F819D1"/>
    <w:rsid w:val="00F8259A"/>
    <w:rsid w:val="00F826E3"/>
    <w:rsid w:val="00F836A3"/>
    <w:rsid w:val="00F8544A"/>
    <w:rsid w:val="00F854B6"/>
    <w:rsid w:val="00F876DE"/>
    <w:rsid w:val="00F913B0"/>
    <w:rsid w:val="00F95F00"/>
    <w:rsid w:val="00F9680E"/>
    <w:rsid w:val="00F97AF9"/>
    <w:rsid w:val="00F97B32"/>
    <w:rsid w:val="00FA1143"/>
    <w:rsid w:val="00FA2855"/>
    <w:rsid w:val="00FA2EAA"/>
    <w:rsid w:val="00FA3DD8"/>
    <w:rsid w:val="00FB0F1E"/>
    <w:rsid w:val="00FB10F5"/>
    <w:rsid w:val="00FB17E5"/>
    <w:rsid w:val="00FB6C7F"/>
    <w:rsid w:val="00FB6C89"/>
    <w:rsid w:val="00FB7A36"/>
    <w:rsid w:val="00FC018D"/>
    <w:rsid w:val="00FC448F"/>
    <w:rsid w:val="00FC4C0D"/>
    <w:rsid w:val="00FC5261"/>
    <w:rsid w:val="00FC63C3"/>
    <w:rsid w:val="00FC6EDA"/>
    <w:rsid w:val="00FD26BE"/>
    <w:rsid w:val="00FD2715"/>
    <w:rsid w:val="00FD31A3"/>
    <w:rsid w:val="00FD57F4"/>
    <w:rsid w:val="00FD5F6D"/>
    <w:rsid w:val="00FD6815"/>
    <w:rsid w:val="00FD6978"/>
    <w:rsid w:val="00FE3933"/>
    <w:rsid w:val="00FE3D2D"/>
    <w:rsid w:val="00FE542E"/>
    <w:rsid w:val="00FE665F"/>
    <w:rsid w:val="00FE7033"/>
    <w:rsid w:val="00FF0839"/>
    <w:rsid w:val="00FF1FAD"/>
    <w:rsid w:val="00FF3E45"/>
    <w:rsid w:val="00FF5644"/>
    <w:rsid w:val="0D73B8E6"/>
    <w:rsid w:val="0E9E3E07"/>
    <w:rsid w:val="10F9C182"/>
    <w:rsid w:val="12AB5409"/>
    <w:rsid w:val="1BA2A9F0"/>
    <w:rsid w:val="1E0FE0A1"/>
    <w:rsid w:val="286E19F3"/>
    <w:rsid w:val="2D57C0CD"/>
    <w:rsid w:val="32304DE4"/>
    <w:rsid w:val="35F3394F"/>
    <w:rsid w:val="382A4D5C"/>
    <w:rsid w:val="3B663348"/>
    <w:rsid w:val="3FF245B3"/>
    <w:rsid w:val="454EA005"/>
    <w:rsid w:val="4FA91350"/>
    <w:rsid w:val="599082FC"/>
    <w:rsid w:val="5E5A4609"/>
    <w:rsid w:val="653F624D"/>
    <w:rsid w:val="664B8B0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5A6200"/>
  <w15:docId w15:val="{5B61ADE8-5D4A-5E4B-BC60-ED298EE41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15A"/>
    <w:pPr>
      <w:spacing w:line="240" w:lineRule="atLeast"/>
      <w:jc w:val="both"/>
    </w:pPr>
    <w:rPr>
      <w:rFonts w:ascii="Arial" w:eastAsia="Times New Roman" w:hAnsi="Arial"/>
      <w:sz w:val="22"/>
      <w:szCs w:val="24"/>
      <w:lang w:val="en-GB" w:eastAsia="en-US"/>
    </w:rPr>
  </w:style>
  <w:style w:type="paragraph" w:styleId="Heading1">
    <w:name w:val="heading 1"/>
    <w:basedOn w:val="Normal"/>
    <w:next w:val="Normal"/>
    <w:link w:val="Heading1Char"/>
    <w:uiPriority w:val="99"/>
    <w:qFormat/>
    <w:rsid w:val="00EE6C21"/>
    <w:pPr>
      <w:keepNext/>
      <w:numPr>
        <w:numId w:val="18"/>
      </w:numPr>
      <w:tabs>
        <w:tab w:val="clear" w:pos="992"/>
        <w:tab w:val="num" w:pos="709"/>
      </w:tabs>
      <w:spacing w:before="600" w:after="240"/>
      <w:ind w:left="709" w:hanging="709"/>
      <w:outlineLvl w:val="0"/>
    </w:pPr>
    <w:rPr>
      <w:rFonts w:ascii="Verdana" w:hAnsi="Verdana"/>
      <w:b/>
      <w:kern w:val="28"/>
      <w:sz w:val="20"/>
      <w:szCs w:val="20"/>
      <w:lang w:val="fr-FR"/>
    </w:rPr>
  </w:style>
  <w:style w:type="paragraph" w:styleId="Heading2">
    <w:name w:val="heading 2"/>
    <w:basedOn w:val="Normal"/>
    <w:next w:val="Normal"/>
    <w:link w:val="Heading2Char"/>
    <w:autoRedefine/>
    <w:qFormat/>
    <w:rsid w:val="009E25A2"/>
    <w:pPr>
      <w:keepNext/>
      <w:numPr>
        <w:ilvl w:val="1"/>
        <w:numId w:val="17"/>
      </w:numPr>
      <w:spacing w:before="240" w:after="120"/>
      <w:outlineLvl w:val="1"/>
    </w:pPr>
    <w:rPr>
      <w:b/>
      <w:sz w:val="28"/>
      <w:szCs w:val="20"/>
      <w:lang w:val="fr-FR"/>
    </w:rPr>
  </w:style>
  <w:style w:type="paragraph" w:styleId="Heading3">
    <w:name w:val="heading 3"/>
    <w:basedOn w:val="Normal"/>
    <w:next w:val="Normal"/>
    <w:link w:val="Heading3Char"/>
    <w:qFormat/>
    <w:rsid w:val="009E25A2"/>
    <w:pPr>
      <w:keepNext/>
      <w:numPr>
        <w:ilvl w:val="2"/>
        <w:numId w:val="17"/>
      </w:numPr>
      <w:spacing w:before="240" w:after="60"/>
      <w:outlineLvl w:val="2"/>
    </w:pPr>
    <w:rPr>
      <w:szCs w:val="20"/>
      <w:lang w:val="fr-FR"/>
    </w:rPr>
  </w:style>
  <w:style w:type="paragraph" w:styleId="Heading4">
    <w:name w:val="heading 4"/>
    <w:basedOn w:val="Normal"/>
    <w:next w:val="Normal"/>
    <w:link w:val="Heading4Char"/>
    <w:qFormat/>
    <w:rsid w:val="009E25A2"/>
    <w:pPr>
      <w:keepNext/>
      <w:numPr>
        <w:ilvl w:val="3"/>
        <w:numId w:val="17"/>
      </w:numPr>
      <w:spacing w:before="240" w:after="60"/>
      <w:outlineLvl w:val="3"/>
    </w:pPr>
    <w:rPr>
      <w:b/>
      <w:szCs w:val="20"/>
      <w:lang w:val="fr-FR"/>
    </w:rPr>
  </w:style>
  <w:style w:type="paragraph" w:styleId="Heading5">
    <w:name w:val="heading 5"/>
    <w:basedOn w:val="Normal"/>
    <w:next w:val="Normal"/>
    <w:link w:val="Heading5Char"/>
    <w:qFormat/>
    <w:rsid w:val="009E25A2"/>
    <w:pPr>
      <w:numPr>
        <w:ilvl w:val="4"/>
        <w:numId w:val="17"/>
      </w:numPr>
      <w:spacing w:before="240" w:after="60"/>
      <w:outlineLvl w:val="4"/>
    </w:pPr>
    <w:rPr>
      <w:szCs w:val="20"/>
      <w:lang w:val="fr-FR"/>
    </w:rPr>
  </w:style>
  <w:style w:type="paragraph" w:styleId="Heading6">
    <w:name w:val="heading 6"/>
    <w:basedOn w:val="Normal"/>
    <w:next w:val="Normal"/>
    <w:link w:val="Heading6Char"/>
    <w:qFormat/>
    <w:rsid w:val="009E25A2"/>
    <w:pPr>
      <w:numPr>
        <w:ilvl w:val="5"/>
        <w:numId w:val="17"/>
      </w:numPr>
      <w:spacing w:before="240" w:after="60"/>
      <w:outlineLvl w:val="5"/>
    </w:pPr>
    <w:rPr>
      <w:i/>
      <w:szCs w:val="20"/>
      <w:lang w:val="fr-FR"/>
    </w:rPr>
  </w:style>
  <w:style w:type="paragraph" w:styleId="Heading7">
    <w:name w:val="heading 7"/>
    <w:basedOn w:val="Normal"/>
    <w:next w:val="Normal"/>
    <w:link w:val="Heading7Char"/>
    <w:qFormat/>
    <w:rsid w:val="009E25A2"/>
    <w:pPr>
      <w:numPr>
        <w:ilvl w:val="6"/>
        <w:numId w:val="17"/>
      </w:numPr>
      <w:spacing w:before="240" w:after="60"/>
      <w:outlineLvl w:val="6"/>
    </w:pPr>
    <w:rPr>
      <w:sz w:val="20"/>
      <w:szCs w:val="20"/>
      <w:lang w:val="fr-FR"/>
    </w:rPr>
  </w:style>
  <w:style w:type="paragraph" w:styleId="Heading8">
    <w:name w:val="heading 8"/>
    <w:basedOn w:val="Normal"/>
    <w:next w:val="Normal"/>
    <w:link w:val="Heading8Char"/>
    <w:qFormat/>
    <w:rsid w:val="009E25A2"/>
    <w:pPr>
      <w:numPr>
        <w:ilvl w:val="7"/>
        <w:numId w:val="17"/>
      </w:numPr>
      <w:spacing w:before="240" w:after="60"/>
      <w:outlineLvl w:val="7"/>
    </w:pPr>
    <w:rPr>
      <w:i/>
      <w:sz w:val="20"/>
      <w:szCs w:val="20"/>
      <w:lang w:val="fr-FR"/>
    </w:rPr>
  </w:style>
  <w:style w:type="paragraph" w:styleId="Heading9">
    <w:name w:val="heading 9"/>
    <w:basedOn w:val="Normal"/>
    <w:next w:val="Normal"/>
    <w:link w:val="Heading9Char"/>
    <w:qFormat/>
    <w:rsid w:val="009E25A2"/>
    <w:pPr>
      <w:numPr>
        <w:ilvl w:val="8"/>
        <w:numId w:val="17"/>
      </w:numPr>
      <w:spacing w:before="240" w:after="60"/>
      <w:outlineLvl w:val="8"/>
    </w:pPr>
    <w:rPr>
      <w:b/>
      <w:i/>
      <w:sz w:val="1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E6C21"/>
    <w:rPr>
      <w:rFonts w:ascii="Verdana" w:hAnsi="Verdana"/>
      <w:b/>
      <w:kern w:val="28"/>
      <w:lang w:val="fr-FR" w:eastAsia="en-US" w:bidi="ar-SA"/>
    </w:rPr>
  </w:style>
  <w:style w:type="character" w:customStyle="1" w:styleId="Heading2Char">
    <w:name w:val="Heading 2 Char"/>
    <w:link w:val="Heading2"/>
    <w:uiPriority w:val="99"/>
    <w:locked/>
    <w:rsid w:val="009E25A2"/>
    <w:rPr>
      <w:rFonts w:ascii="Arial" w:eastAsia="Times New Roman" w:hAnsi="Arial"/>
      <w:b/>
      <w:sz w:val="28"/>
      <w:szCs w:val="20"/>
      <w:lang w:val="fr-FR" w:eastAsia="en-US"/>
    </w:rPr>
  </w:style>
  <w:style w:type="character" w:customStyle="1" w:styleId="Heading3Char">
    <w:name w:val="Heading 3 Char"/>
    <w:link w:val="Heading3"/>
    <w:uiPriority w:val="99"/>
    <w:locked/>
    <w:rsid w:val="009E25A2"/>
    <w:rPr>
      <w:rFonts w:ascii="Arial" w:eastAsia="Times New Roman" w:hAnsi="Arial"/>
      <w:szCs w:val="20"/>
      <w:lang w:val="fr-FR" w:eastAsia="en-US"/>
    </w:rPr>
  </w:style>
  <w:style w:type="character" w:customStyle="1" w:styleId="Heading4Char">
    <w:name w:val="Heading 4 Char"/>
    <w:link w:val="Heading4"/>
    <w:uiPriority w:val="99"/>
    <w:locked/>
    <w:rsid w:val="009E25A2"/>
    <w:rPr>
      <w:rFonts w:ascii="Arial" w:eastAsia="Times New Roman" w:hAnsi="Arial"/>
      <w:b/>
      <w:szCs w:val="20"/>
      <w:lang w:val="fr-FR" w:eastAsia="en-US"/>
    </w:rPr>
  </w:style>
  <w:style w:type="character" w:customStyle="1" w:styleId="Heading5Char">
    <w:name w:val="Heading 5 Char"/>
    <w:link w:val="Heading5"/>
    <w:locked/>
    <w:rsid w:val="009E25A2"/>
    <w:rPr>
      <w:rFonts w:ascii="Arial" w:eastAsia="Times New Roman" w:hAnsi="Arial"/>
      <w:szCs w:val="20"/>
      <w:lang w:val="fr-FR" w:eastAsia="en-US"/>
    </w:rPr>
  </w:style>
  <w:style w:type="character" w:customStyle="1" w:styleId="Heading6Char">
    <w:name w:val="Heading 6 Char"/>
    <w:link w:val="Heading6"/>
    <w:uiPriority w:val="99"/>
    <w:locked/>
    <w:rsid w:val="009E25A2"/>
    <w:rPr>
      <w:rFonts w:ascii="Arial" w:eastAsia="Times New Roman" w:hAnsi="Arial"/>
      <w:i/>
      <w:szCs w:val="20"/>
      <w:lang w:val="fr-FR" w:eastAsia="en-US"/>
    </w:rPr>
  </w:style>
  <w:style w:type="character" w:customStyle="1" w:styleId="Heading7Char">
    <w:name w:val="Heading 7 Char"/>
    <w:link w:val="Heading7"/>
    <w:uiPriority w:val="99"/>
    <w:locked/>
    <w:rsid w:val="009E25A2"/>
    <w:rPr>
      <w:rFonts w:ascii="Arial" w:eastAsia="Times New Roman" w:hAnsi="Arial"/>
      <w:sz w:val="20"/>
      <w:szCs w:val="20"/>
      <w:lang w:val="fr-FR" w:eastAsia="en-US"/>
    </w:rPr>
  </w:style>
  <w:style w:type="character" w:customStyle="1" w:styleId="Heading8Char">
    <w:name w:val="Heading 8 Char"/>
    <w:link w:val="Heading8"/>
    <w:uiPriority w:val="99"/>
    <w:locked/>
    <w:rsid w:val="009E25A2"/>
    <w:rPr>
      <w:rFonts w:ascii="Arial" w:eastAsia="Times New Roman" w:hAnsi="Arial"/>
      <w:i/>
      <w:sz w:val="20"/>
      <w:szCs w:val="20"/>
      <w:lang w:val="fr-FR" w:eastAsia="en-US"/>
    </w:rPr>
  </w:style>
  <w:style w:type="character" w:customStyle="1" w:styleId="Heading9Char">
    <w:name w:val="Heading 9 Char"/>
    <w:link w:val="Heading9"/>
    <w:uiPriority w:val="99"/>
    <w:locked/>
    <w:rsid w:val="009E25A2"/>
    <w:rPr>
      <w:rFonts w:ascii="Arial" w:eastAsia="Times New Roman" w:hAnsi="Arial"/>
      <w:b/>
      <w:i/>
      <w:sz w:val="18"/>
      <w:szCs w:val="20"/>
      <w:lang w:val="fr-FR" w:eastAsia="en-US"/>
    </w:rPr>
  </w:style>
  <w:style w:type="paragraph" w:styleId="Footer">
    <w:name w:val="footer"/>
    <w:basedOn w:val="Normal"/>
    <w:link w:val="FooterChar"/>
    <w:uiPriority w:val="99"/>
    <w:semiHidden/>
    <w:rsid w:val="009E25A2"/>
    <w:pPr>
      <w:tabs>
        <w:tab w:val="center" w:pos="4536"/>
        <w:tab w:val="right" w:pos="9072"/>
      </w:tabs>
    </w:pPr>
  </w:style>
  <w:style w:type="character" w:customStyle="1" w:styleId="FooterChar">
    <w:name w:val="Footer Char"/>
    <w:link w:val="Footer"/>
    <w:uiPriority w:val="99"/>
    <w:locked/>
    <w:rsid w:val="009E25A2"/>
    <w:rPr>
      <w:rFonts w:ascii="Arial" w:hAnsi="Arial" w:cs="Times New Roman"/>
      <w:sz w:val="24"/>
      <w:szCs w:val="24"/>
      <w:lang w:val="en-GB"/>
    </w:rPr>
  </w:style>
  <w:style w:type="paragraph" w:styleId="Title">
    <w:name w:val="Title"/>
    <w:basedOn w:val="Normal"/>
    <w:link w:val="TitleChar"/>
    <w:qFormat/>
    <w:rsid w:val="00F32975"/>
    <w:pPr>
      <w:spacing w:after="1200"/>
      <w:jc w:val="center"/>
    </w:pPr>
    <w:rPr>
      <w:rFonts w:ascii="Verdana" w:hAnsi="Verdana" w:cs="Arial"/>
      <w:sz w:val="32"/>
      <w:szCs w:val="44"/>
      <w:lang w:val="fr-CH"/>
    </w:rPr>
  </w:style>
  <w:style w:type="character" w:customStyle="1" w:styleId="TitleChar">
    <w:name w:val="Title Char"/>
    <w:link w:val="Title"/>
    <w:locked/>
    <w:rsid w:val="00F32975"/>
    <w:rPr>
      <w:rFonts w:ascii="Verdana" w:eastAsia="Times New Roman" w:hAnsi="Verdana" w:cs="Arial"/>
      <w:sz w:val="32"/>
      <w:szCs w:val="44"/>
      <w:lang w:eastAsia="en-US"/>
    </w:rPr>
  </w:style>
  <w:style w:type="paragraph" w:customStyle="1" w:styleId="Rubrique">
    <w:name w:val="Rubrique"/>
    <w:basedOn w:val="Normal"/>
    <w:rsid w:val="009E25A2"/>
    <w:pPr>
      <w:tabs>
        <w:tab w:val="left" w:pos="1644"/>
        <w:tab w:val="left" w:pos="1928"/>
      </w:tabs>
    </w:pPr>
    <w:rPr>
      <w:szCs w:val="20"/>
    </w:rPr>
  </w:style>
  <w:style w:type="character" w:styleId="CommentReference">
    <w:name w:val="annotation reference"/>
    <w:uiPriority w:val="99"/>
    <w:semiHidden/>
    <w:rsid w:val="009E25A2"/>
    <w:rPr>
      <w:rFonts w:cs="Times New Roman"/>
      <w:sz w:val="16"/>
      <w:szCs w:val="16"/>
    </w:rPr>
  </w:style>
  <w:style w:type="paragraph" w:styleId="CommentText">
    <w:name w:val="annotation text"/>
    <w:basedOn w:val="Normal"/>
    <w:link w:val="CommentTextChar"/>
    <w:uiPriority w:val="99"/>
    <w:rsid w:val="009E25A2"/>
    <w:rPr>
      <w:sz w:val="20"/>
      <w:szCs w:val="20"/>
    </w:rPr>
  </w:style>
  <w:style w:type="character" w:customStyle="1" w:styleId="CommentTextChar">
    <w:name w:val="Comment Text Char"/>
    <w:link w:val="CommentText"/>
    <w:uiPriority w:val="99"/>
    <w:locked/>
    <w:rsid w:val="009E25A2"/>
    <w:rPr>
      <w:rFonts w:ascii="Arial" w:hAnsi="Arial" w:cs="Times New Roman"/>
      <w:sz w:val="20"/>
      <w:szCs w:val="20"/>
      <w:lang w:val="en-GB"/>
    </w:rPr>
  </w:style>
  <w:style w:type="paragraph" w:customStyle="1" w:styleId="StyleRubriqueAvant18pt">
    <w:name w:val="Style Rubrique + Avant : 18 pt"/>
    <w:basedOn w:val="Rubrique"/>
    <w:rsid w:val="009E25A2"/>
    <w:pPr>
      <w:spacing w:before="360"/>
    </w:pPr>
  </w:style>
  <w:style w:type="paragraph" w:customStyle="1" w:styleId="Titresansnumro">
    <w:name w:val="Titre sans numéro"/>
    <w:basedOn w:val="Heading1"/>
    <w:rsid w:val="00EE6C21"/>
    <w:pPr>
      <w:numPr>
        <w:numId w:val="0"/>
      </w:numPr>
      <w:spacing w:before="240" w:after="120"/>
    </w:pPr>
  </w:style>
  <w:style w:type="paragraph" w:styleId="Header">
    <w:name w:val="header"/>
    <w:basedOn w:val="Normal"/>
    <w:link w:val="HeaderChar"/>
    <w:uiPriority w:val="99"/>
    <w:semiHidden/>
    <w:rsid w:val="009E25A2"/>
    <w:pPr>
      <w:tabs>
        <w:tab w:val="center" w:pos="4513"/>
        <w:tab w:val="right" w:pos="9026"/>
      </w:tabs>
    </w:pPr>
  </w:style>
  <w:style w:type="character" w:customStyle="1" w:styleId="HeaderChar">
    <w:name w:val="Header Char"/>
    <w:link w:val="Header"/>
    <w:uiPriority w:val="99"/>
    <w:semiHidden/>
    <w:locked/>
    <w:rsid w:val="009E25A2"/>
    <w:rPr>
      <w:rFonts w:ascii="Arial" w:hAnsi="Arial" w:cs="Times New Roman"/>
      <w:sz w:val="24"/>
      <w:szCs w:val="24"/>
      <w:lang w:val="en-GB"/>
    </w:rPr>
  </w:style>
  <w:style w:type="paragraph" w:styleId="BalloonText">
    <w:name w:val="Balloon Text"/>
    <w:basedOn w:val="Normal"/>
    <w:link w:val="BalloonTextChar"/>
    <w:uiPriority w:val="99"/>
    <w:semiHidden/>
    <w:rsid w:val="009E25A2"/>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9E25A2"/>
    <w:rPr>
      <w:rFonts w:ascii="Tahoma" w:hAnsi="Tahoma" w:cs="Tahoma"/>
      <w:sz w:val="16"/>
      <w:szCs w:val="16"/>
      <w:lang w:val="en-GB"/>
    </w:rPr>
  </w:style>
  <w:style w:type="paragraph" w:customStyle="1" w:styleId="Chapitre">
    <w:name w:val="Chapitre"/>
    <w:basedOn w:val="Normal"/>
    <w:next w:val="Article"/>
    <w:qFormat/>
    <w:rsid w:val="00E93356"/>
    <w:pPr>
      <w:numPr>
        <w:numId w:val="19"/>
      </w:numPr>
      <w:spacing w:before="480" w:after="240"/>
    </w:pPr>
    <w:rPr>
      <w:rFonts w:ascii="Verdana" w:hAnsi="Verdana" w:cs="Arial"/>
      <w:b/>
      <w:szCs w:val="20"/>
      <w:lang w:val="fr-CH"/>
    </w:rPr>
  </w:style>
  <w:style w:type="paragraph" w:customStyle="1" w:styleId="StyleLatinVerdanaGrasGauche0cmSuspendu125cmAv">
    <w:name w:val="Style (Latin) Verdana Gras Gauche :  0 cm Suspendu : 1.25 cm Av..."/>
    <w:basedOn w:val="Normal"/>
    <w:next w:val="Normal"/>
    <w:uiPriority w:val="99"/>
    <w:semiHidden/>
    <w:rsid w:val="00CA4065"/>
    <w:pPr>
      <w:spacing w:before="480" w:after="240"/>
      <w:ind w:left="709" w:hanging="709"/>
    </w:pPr>
    <w:rPr>
      <w:rFonts w:ascii="Verdana" w:hAnsi="Verdana" w:cs="Arial"/>
      <w:b/>
      <w:szCs w:val="20"/>
      <w:lang w:val="fr-CH"/>
    </w:rPr>
  </w:style>
  <w:style w:type="paragraph" w:customStyle="1" w:styleId="Article">
    <w:name w:val="Article"/>
    <w:basedOn w:val="Normal"/>
    <w:uiPriority w:val="99"/>
    <w:semiHidden/>
    <w:rsid w:val="00CD1B86"/>
    <w:pPr>
      <w:spacing w:before="120"/>
      <w:ind w:left="709" w:hanging="709"/>
    </w:pPr>
    <w:rPr>
      <w:rFonts w:ascii="Verdana" w:hAnsi="Verdana" w:cs="Arial"/>
      <w:szCs w:val="20"/>
      <w:lang w:val="fr-CH"/>
    </w:rPr>
  </w:style>
  <w:style w:type="paragraph" w:customStyle="1" w:styleId="Sectionnumrote">
    <w:name w:val="Section numérotée"/>
    <w:basedOn w:val="Heading1"/>
    <w:uiPriority w:val="99"/>
    <w:rsid w:val="00EE6C21"/>
    <w:pPr>
      <w:numPr>
        <w:numId w:val="20"/>
      </w:numPr>
      <w:spacing w:after="360"/>
      <w:ind w:hanging="607"/>
      <w:jc w:val="center"/>
    </w:pPr>
    <w:rPr>
      <w:sz w:val="28"/>
      <w:szCs w:val="28"/>
    </w:rPr>
  </w:style>
  <w:style w:type="table" w:styleId="TableGrid">
    <w:name w:val="Table Grid"/>
    <w:basedOn w:val="TableNormal"/>
    <w:uiPriority w:val="99"/>
    <w:semiHidden/>
    <w:rsid w:val="00734B26"/>
    <w:pPr>
      <w:spacing w:line="240" w:lineRule="atLeast"/>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locked/>
    <w:rsid w:val="006E747B"/>
    <w:rPr>
      <w:rFonts w:cs="Times New Roman"/>
      <w:i/>
      <w:iCs/>
    </w:rPr>
  </w:style>
  <w:style w:type="character" w:styleId="HTMLAcronym">
    <w:name w:val="HTML Acronym"/>
    <w:uiPriority w:val="99"/>
    <w:semiHidden/>
    <w:locked/>
    <w:rsid w:val="006E747B"/>
    <w:rPr>
      <w:rFonts w:cs="Times New Roman"/>
    </w:rPr>
  </w:style>
  <w:style w:type="paragraph" w:styleId="EnvelopeAddress">
    <w:name w:val="envelope address"/>
    <w:basedOn w:val="Normal"/>
    <w:uiPriority w:val="99"/>
    <w:semiHidden/>
    <w:locked/>
    <w:rsid w:val="006E747B"/>
    <w:pPr>
      <w:framePr w:w="7938" w:h="1985" w:hRule="exact" w:hSpace="141" w:wrap="auto" w:hAnchor="page" w:xAlign="center" w:yAlign="bottom"/>
      <w:ind w:left="2835"/>
    </w:pPr>
    <w:rPr>
      <w:rFonts w:cs="Arial"/>
      <w:sz w:val="24"/>
    </w:rPr>
  </w:style>
  <w:style w:type="paragraph" w:styleId="EnvelopeReturn">
    <w:name w:val="envelope return"/>
    <w:basedOn w:val="Normal"/>
    <w:uiPriority w:val="99"/>
    <w:semiHidden/>
    <w:locked/>
    <w:rsid w:val="006E747B"/>
    <w:rPr>
      <w:rFonts w:cs="Arial"/>
      <w:sz w:val="20"/>
      <w:szCs w:val="20"/>
    </w:rPr>
  </w:style>
  <w:style w:type="paragraph" w:styleId="HTMLAddress">
    <w:name w:val="HTML Address"/>
    <w:basedOn w:val="Normal"/>
    <w:link w:val="HTMLAddressChar"/>
    <w:uiPriority w:val="99"/>
    <w:semiHidden/>
    <w:locked/>
    <w:rsid w:val="006E747B"/>
    <w:rPr>
      <w:i/>
      <w:iCs/>
    </w:rPr>
  </w:style>
  <w:style w:type="character" w:customStyle="1" w:styleId="HTMLAddressChar">
    <w:name w:val="HTML Address Char"/>
    <w:link w:val="HTMLAddress"/>
    <w:uiPriority w:val="99"/>
    <w:semiHidden/>
    <w:locked/>
    <w:rsid w:val="00E45AFE"/>
    <w:rPr>
      <w:rFonts w:ascii="Arial" w:hAnsi="Arial" w:cs="Times New Roman"/>
      <w:i/>
      <w:iCs/>
      <w:sz w:val="24"/>
      <w:szCs w:val="24"/>
      <w:lang w:val="en-GB" w:eastAsia="en-US"/>
    </w:rPr>
  </w:style>
  <w:style w:type="character" w:styleId="HTMLCite">
    <w:name w:val="HTML Cite"/>
    <w:uiPriority w:val="99"/>
    <w:semiHidden/>
    <w:locked/>
    <w:rsid w:val="006E747B"/>
    <w:rPr>
      <w:rFonts w:cs="Times New Roman"/>
      <w:i/>
      <w:iCs/>
    </w:rPr>
  </w:style>
  <w:style w:type="table" w:styleId="TableClassic1">
    <w:name w:val="Table Classic 1"/>
    <w:basedOn w:val="TableNormal"/>
    <w:uiPriority w:val="99"/>
    <w:semiHidden/>
    <w:locked/>
    <w:rsid w:val="006E747B"/>
    <w:pPr>
      <w:spacing w:line="240" w:lineRule="atLeast"/>
      <w:jc w:val="both"/>
    </w:pPr>
    <w:rPr>
      <w:rFonts w:eastAsia="Times New Roman"/>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2">
    <w:name w:val="Table Classic 2"/>
    <w:basedOn w:val="TableNormal"/>
    <w:uiPriority w:val="99"/>
    <w:semiHidden/>
    <w:locked/>
    <w:rsid w:val="006E747B"/>
    <w:pPr>
      <w:spacing w:line="240" w:lineRule="atLeast"/>
      <w:jc w:val="both"/>
    </w:pPr>
    <w:rPr>
      <w:rFonts w:eastAsia="Times New Roman"/>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shd w:val="solid" w:color="C0C0C0" w:fill="FFFFFF"/>
      </w:tcPr>
    </w:tblStylePr>
    <w:tblStylePr w:type="neCel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rPr>
      <w:tblPr/>
      <w:tcPr>
        <w:tcBorders>
          <w:tl2br w:val="none" w:sz="0" w:space="0" w:color="auto"/>
          <w:tr2bl w:val="none" w:sz="0" w:space="0" w:color="auto"/>
        </w:tcBorders>
      </w:tcPr>
    </w:tblStylePr>
  </w:style>
  <w:style w:type="table" w:styleId="TableClassic3">
    <w:name w:val="Table Classic 3"/>
    <w:basedOn w:val="TableNormal"/>
    <w:uiPriority w:val="99"/>
    <w:semiHidden/>
    <w:locked/>
    <w:rsid w:val="006E747B"/>
    <w:pPr>
      <w:spacing w:line="240" w:lineRule="atLeast"/>
      <w:jc w:val="both"/>
    </w:pPr>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TableClassic4">
    <w:name w:val="Table Classic 4"/>
    <w:basedOn w:val="TableNormal"/>
    <w:uiPriority w:val="99"/>
    <w:semiHidden/>
    <w:locked/>
    <w:rsid w:val="006E747B"/>
    <w:pPr>
      <w:spacing w:line="240" w:lineRule="atLeast"/>
      <w:jc w:val="both"/>
    </w:pPr>
    <w:rPr>
      <w:rFonts w:eastAsia="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character" w:styleId="HTMLKeyboard">
    <w:name w:val="HTML Keyboard"/>
    <w:uiPriority w:val="99"/>
    <w:semiHidden/>
    <w:locked/>
    <w:rsid w:val="006E747B"/>
    <w:rPr>
      <w:rFonts w:ascii="Courier New" w:hAnsi="Courier New" w:cs="Courier New"/>
      <w:sz w:val="20"/>
      <w:szCs w:val="20"/>
    </w:rPr>
  </w:style>
  <w:style w:type="character" w:styleId="HTMLCode">
    <w:name w:val="HTML Code"/>
    <w:uiPriority w:val="99"/>
    <w:semiHidden/>
    <w:locked/>
    <w:rsid w:val="006E747B"/>
    <w:rPr>
      <w:rFonts w:ascii="Courier New" w:hAnsi="Courier New" w:cs="Courier New"/>
      <w:sz w:val="20"/>
      <w:szCs w:val="20"/>
    </w:rPr>
  </w:style>
  <w:style w:type="table" w:styleId="TableColumns1">
    <w:name w:val="Table Columns 1"/>
    <w:basedOn w:val="TableNormal"/>
    <w:uiPriority w:val="99"/>
    <w:semiHidden/>
    <w:locked/>
    <w:rsid w:val="006E747B"/>
    <w:pPr>
      <w:spacing w:line="240" w:lineRule="atLeast"/>
      <w:jc w:val="both"/>
    </w:pPr>
    <w:rPr>
      <w:rFonts w:eastAsia="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bottom w:val="double" w:sz="6"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25" w:color="000000" w:fill="FFFFFF"/>
      </w:tcPr>
    </w:tblStylePr>
    <w:tblStylePr w:type="band2Vert">
      <w:rPr>
        <w:rFonts w:cs="Times New Roman"/>
      </w:rPr>
      <w:tblPr/>
      <w:tcPr>
        <w:shd w:val="pct25" w:color="FF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2">
    <w:name w:val="Table Columns 2"/>
    <w:basedOn w:val="TableNormal"/>
    <w:uiPriority w:val="99"/>
    <w:semiHidden/>
    <w:locked/>
    <w:rsid w:val="006E747B"/>
    <w:pPr>
      <w:spacing w:line="240" w:lineRule="atLeast"/>
      <w:jc w:val="both"/>
    </w:pPr>
    <w:rPr>
      <w:rFonts w:eastAsia="Times New Roman"/>
      <w:b/>
      <w:bCs/>
    </w:rPr>
    <w:tblPr>
      <w:tblStyleColBandSize w:val="1"/>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30" w:color="000000" w:fill="FFFFFF"/>
      </w:tcPr>
    </w:tblStylePr>
    <w:tblStylePr w:type="band2Vert">
      <w:rPr>
        <w:rFonts w:cs="Times New Roman"/>
      </w:rPr>
      <w:tblPr/>
      <w:tcPr>
        <w:shd w:val="pct25" w:color="00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3">
    <w:name w:val="Table Columns 3"/>
    <w:basedOn w:val="TableNormal"/>
    <w:uiPriority w:val="99"/>
    <w:semiHidden/>
    <w:locked/>
    <w:rsid w:val="006E747B"/>
    <w:pPr>
      <w:spacing w:line="240" w:lineRule="atLeast"/>
      <w:jc w:val="both"/>
    </w:pPr>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table" w:styleId="TableColumns4">
    <w:name w:val="Table Columns 4"/>
    <w:basedOn w:val="TableNormal"/>
    <w:uiPriority w:val="99"/>
    <w:semiHidden/>
    <w:locked/>
    <w:rsid w:val="006E747B"/>
    <w:pPr>
      <w:spacing w:line="240" w:lineRule="atLeast"/>
      <w:jc w:val="both"/>
    </w:pPr>
    <w:rPr>
      <w:rFonts w:eastAsia="Times New Roman"/>
    </w:rPr>
    <w:tblPr>
      <w:tblStyleColBandSize w:val="1"/>
    </w:tblPr>
    <w:tblStylePr w:type="firstRow">
      <w:rPr>
        <w:rFonts w:cs="Times New Roman"/>
      </w:rPr>
      <w:tblPr/>
      <w:tcPr>
        <w:tcBorders>
          <w:tl2br w:val="none" w:sz="0" w:space="0" w:color="auto"/>
          <w:tr2bl w:val="none" w:sz="0" w:space="0" w:color="auto"/>
        </w:tcBorders>
        <w:shd w:val="solid" w:color="0000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50" w:color="008080" w:fill="FFFFFF"/>
      </w:tcPr>
    </w:tblStylePr>
    <w:tblStylePr w:type="band2Vert">
      <w:rPr>
        <w:rFonts w:cs="Times New Roman"/>
      </w:rPr>
      <w:tblPr/>
      <w:tcPr>
        <w:shd w:val="pct10" w:color="000000" w:fill="FFFFFF"/>
      </w:tcPr>
    </w:tblStylePr>
  </w:style>
  <w:style w:type="table" w:styleId="TableColumns5">
    <w:name w:val="Table Columns 5"/>
    <w:basedOn w:val="TableNormal"/>
    <w:uiPriority w:val="99"/>
    <w:semiHidden/>
    <w:locked/>
    <w:rsid w:val="006E747B"/>
    <w:pPr>
      <w:spacing w:line="240" w:lineRule="atLeast"/>
      <w:jc w:val="both"/>
    </w:pPr>
    <w:rPr>
      <w:rFonts w:eastAsia="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808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style>
  <w:style w:type="table" w:styleId="TableColorful1">
    <w:name w:val="Table Colorful 1"/>
    <w:basedOn w:val="TableNormal"/>
    <w:uiPriority w:val="99"/>
    <w:semiHidden/>
    <w:locked/>
    <w:rsid w:val="006E747B"/>
    <w:pPr>
      <w:spacing w:line="240" w:lineRule="atLeast"/>
      <w:jc w:val="both"/>
    </w:pPr>
    <w:rPr>
      <w:rFonts w:eastAsia="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rPr>
      <w:tblPr/>
      <w:tcPr>
        <w:tcBorders>
          <w:tl2br w:val="none" w:sz="0" w:space="0" w:color="auto"/>
          <w:tr2bl w:val="none" w:sz="0" w:space="0" w:color="auto"/>
        </w:tcBorders>
        <w:shd w:val="solid" w:color="000000" w:fill="FFFFFF"/>
      </w:tcPr>
    </w:tblStylePr>
    <w:tblStylePr w:type="firstCol">
      <w:rPr>
        <w:rFonts w:cs="Times New Roman"/>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rPr>
      <w:tblPr/>
      <w:tcPr>
        <w:tcBorders>
          <w:tl2br w:val="none" w:sz="0" w:space="0" w:color="auto"/>
          <w:tr2bl w:val="none" w:sz="0" w:space="0" w:color="auto"/>
        </w:tcBorders>
      </w:tcPr>
    </w:tblStylePr>
  </w:style>
  <w:style w:type="table" w:styleId="TableColorful2">
    <w:name w:val="Table Colorful 2"/>
    <w:basedOn w:val="TableNormal"/>
    <w:uiPriority w:val="99"/>
    <w:semiHidden/>
    <w:locked/>
    <w:rsid w:val="006E747B"/>
    <w:pPr>
      <w:spacing w:line="240" w:lineRule="atLeast"/>
      <w:jc w:val="both"/>
    </w:pPr>
    <w:rPr>
      <w:rFonts w:eastAsia="Times New Roman"/>
    </w:rPr>
    <w:tblPr>
      <w:tblBorders>
        <w:bottom w:val="single" w:sz="12" w:space="0" w:color="000000"/>
      </w:tblBorders>
    </w:tblPr>
    <w:tcPr>
      <w:shd w:val="pct20" w:color="FFFF00" w:fill="FFFFFF"/>
    </w:tcPr>
    <w:tblStylePr w:type="firstRow">
      <w:rPr>
        <w:rFonts w:cs="Times New Roman"/>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rPr>
      <w:tblPr/>
      <w:tcPr>
        <w:tcBorders>
          <w:tl2br w:val="none" w:sz="0" w:space="0" w:color="auto"/>
          <w:tr2bl w:val="none" w:sz="0" w:space="0" w:color="auto"/>
        </w:tcBorders>
      </w:tcPr>
    </w:tblStylePr>
  </w:style>
  <w:style w:type="table" w:styleId="TableColorful3">
    <w:name w:val="Table Colorful 3"/>
    <w:basedOn w:val="TableNormal"/>
    <w:uiPriority w:val="99"/>
    <w:semiHidden/>
    <w:locked/>
    <w:rsid w:val="006E747B"/>
    <w:pPr>
      <w:spacing w:line="240" w:lineRule="atLeast"/>
      <w:jc w:val="both"/>
    </w:pPr>
    <w:rPr>
      <w:rFonts w:eastAsia="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uiPriority w:val="99"/>
    <w:semiHidden/>
    <w:locked/>
    <w:rsid w:val="006E747B"/>
    <w:pPr>
      <w:spacing w:line="240" w:lineRule="atLeast"/>
      <w:jc w:val="both"/>
    </w:pPr>
    <w:rPr>
      <w:rFonts w:eastAsia="Times New Roman"/>
    </w:rPr>
    <w:tblPr>
      <w:tblStyleRowBandSize w:val="1"/>
      <w:tblBorders>
        <w:insideH w:val="single" w:sz="18" w:space="0" w:color="FFFFFF"/>
        <w:insideV w:val="single" w:sz="18" w:space="0" w:color="FFFFFF"/>
      </w:tblBorders>
    </w:tblPr>
    <w:tblStylePr w:type="firstRow">
      <w:rPr>
        <w:rFonts w:cs="Times New Roman"/>
      </w:rPr>
      <w:tblPr/>
      <w:tcPr>
        <w:tcBorders>
          <w:tl2br w:val="none" w:sz="0" w:space="0" w:color="auto"/>
          <w:tr2bl w:val="none" w:sz="0" w:space="0" w:color="auto"/>
        </w:tcBorders>
        <w:shd w:val="pct20" w:color="000000" w:fill="FFFFFF"/>
      </w:tcPr>
    </w:tblStylePr>
    <w:tblStylePr w:type="band1Horz">
      <w:rPr>
        <w:rFonts w:cs="Times New Roman"/>
      </w:rPr>
      <w:tblPr/>
      <w:tcPr>
        <w:tcBorders>
          <w:tl2br w:val="none" w:sz="0" w:space="0" w:color="auto"/>
          <w:tr2bl w:val="none" w:sz="0" w:space="0" w:color="auto"/>
        </w:tcBorders>
        <w:shd w:val="pct5" w:color="000000" w:fill="FFFFFF"/>
      </w:tcPr>
    </w:tblStylePr>
    <w:tblStylePr w:type="band2Horz">
      <w:rPr>
        <w:rFonts w:cs="Times New Roman"/>
      </w:rPr>
      <w:tblPr/>
      <w:tcPr>
        <w:tcBorders>
          <w:tl2br w:val="none" w:sz="0" w:space="0" w:color="auto"/>
          <w:tr2bl w:val="none" w:sz="0" w:space="0" w:color="auto"/>
        </w:tcBorders>
        <w:shd w:val="pct20" w:color="000000" w:fill="FFFFFF"/>
      </w:tcPr>
    </w:tblStylePr>
  </w:style>
  <w:style w:type="paragraph" w:styleId="BodyText">
    <w:name w:val="Body Text"/>
    <w:basedOn w:val="Normal"/>
    <w:link w:val="BodyTextChar"/>
    <w:uiPriority w:val="99"/>
    <w:semiHidden/>
    <w:locked/>
    <w:rsid w:val="006E747B"/>
    <w:pPr>
      <w:spacing w:after="120"/>
    </w:pPr>
  </w:style>
  <w:style w:type="character" w:customStyle="1" w:styleId="BodyTextChar">
    <w:name w:val="Body Text Char"/>
    <w:link w:val="BodyText"/>
    <w:uiPriority w:val="99"/>
    <w:semiHidden/>
    <w:locked/>
    <w:rsid w:val="00E45AFE"/>
    <w:rPr>
      <w:rFonts w:ascii="Arial" w:hAnsi="Arial" w:cs="Times New Roman"/>
      <w:sz w:val="24"/>
      <w:szCs w:val="24"/>
      <w:lang w:val="en-GB" w:eastAsia="en-US"/>
    </w:rPr>
  </w:style>
  <w:style w:type="paragraph" w:styleId="BodyText2">
    <w:name w:val="Body Text 2"/>
    <w:basedOn w:val="Normal"/>
    <w:link w:val="BodyText2Char"/>
    <w:uiPriority w:val="99"/>
    <w:semiHidden/>
    <w:locked/>
    <w:rsid w:val="006E747B"/>
    <w:pPr>
      <w:spacing w:after="120" w:line="480" w:lineRule="auto"/>
    </w:pPr>
  </w:style>
  <w:style w:type="character" w:customStyle="1" w:styleId="BodyText2Char">
    <w:name w:val="Body Text 2 Char"/>
    <w:link w:val="BodyText2"/>
    <w:uiPriority w:val="99"/>
    <w:semiHidden/>
    <w:locked/>
    <w:rsid w:val="00E45AFE"/>
    <w:rPr>
      <w:rFonts w:ascii="Arial" w:hAnsi="Arial" w:cs="Times New Roman"/>
      <w:sz w:val="24"/>
      <w:szCs w:val="24"/>
      <w:lang w:val="en-GB" w:eastAsia="en-US"/>
    </w:rPr>
  </w:style>
  <w:style w:type="paragraph" w:styleId="BodyText3">
    <w:name w:val="Body Text 3"/>
    <w:basedOn w:val="Normal"/>
    <w:link w:val="BodyText3Char"/>
    <w:uiPriority w:val="99"/>
    <w:semiHidden/>
    <w:locked/>
    <w:rsid w:val="006E747B"/>
    <w:pPr>
      <w:spacing w:after="120"/>
    </w:pPr>
    <w:rPr>
      <w:sz w:val="16"/>
      <w:szCs w:val="16"/>
    </w:rPr>
  </w:style>
  <w:style w:type="character" w:customStyle="1" w:styleId="BodyText3Char">
    <w:name w:val="Body Text 3 Char"/>
    <w:link w:val="BodyText3"/>
    <w:uiPriority w:val="99"/>
    <w:semiHidden/>
    <w:locked/>
    <w:rsid w:val="00E45AFE"/>
    <w:rPr>
      <w:rFonts w:ascii="Arial" w:hAnsi="Arial" w:cs="Times New Roman"/>
      <w:sz w:val="16"/>
      <w:szCs w:val="16"/>
      <w:lang w:val="en-GB" w:eastAsia="en-US"/>
    </w:rPr>
  </w:style>
  <w:style w:type="paragraph" w:styleId="Date">
    <w:name w:val="Date"/>
    <w:basedOn w:val="Normal"/>
    <w:next w:val="Normal"/>
    <w:link w:val="DateChar"/>
    <w:uiPriority w:val="99"/>
    <w:semiHidden/>
    <w:locked/>
    <w:rsid w:val="006E747B"/>
  </w:style>
  <w:style w:type="character" w:customStyle="1" w:styleId="DateChar">
    <w:name w:val="Date Char"/>
    <w:link w:val="Date"/>
    <w:uiPriority w:val="99"/>
    <w:semiHidden/>
    <w:locked/>
    <w:rsid w:val="00E45AFE"/>
    <w:rPr>
      <w:rFonts w:ascii="Arial" w:hAnsi="Arial" w:cs="Times New Roman"/>
      <w:sz w:val="24"/>
      <w:szCs w:val="24"/>
      <w:lang w:val="en-GB" w:eastAsia="en-US"/>
    </w:rPr>
  </w:style>
  <w:style w:type="character" w:styleId="HTMLDefinition">
    <w:name w:val="HTML Definition"/>
    <w:uiPriority w:val="99"/>
    <w:semiHidden/>
    <w:locked/>
    <w:rsid w:val="006E747B"/>
    <w:rPr>
      <w:rFonts w:cs="Times New Roman"/>
      <w:i/>
      <w:iCs/>
    </w:rPr>
  </w:style>
  <w:style w:type="table" w:styleId="Table3Deffects2">
    <w:name w:val="Table 3D effects 2"/>
    <w:basedOn w:val="TableNormal"/>
    <w:uiPriority w:val="99"/>
    <w:semiHidden/>
    <w:locked/>
    <w:rsid w:val="006E747B"/>
    <w:pPr>
      <w:spacing w:line="240" w:lineRule="atLeast"/>
      <w:jc w:val="both"/>
    </w:pPr>
    <w:rPr>
      <w:rFonts w:eastAsia="Times New Roman"/>
    </w:rPr>
    <w:tblPr>
      <w:tblStyleRowBandSize w:val="1"/>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3Deffects1">
    <w:name w:val="Table 3D effects 1"/>
    <w:basedOn w:val="TableNormal"/>
    <w:uiPriority w:val="99"/>
    <w:semiHidden/>
    <w:locked/>
    <w:rsid w:val="006E747B"/>
    <w:pPr>
      <w:spacing w:line="240" w:lineRule="atLeast"/>
      <w:jc w:val="both"/>
    </w:pPr>
    <w:rPr>
      <w:rFonts w:eastAsia="Times New Roman"/>
    </w:rPr>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uiPriority w:val="99"/>
    <w:semiHidden/>
    <w:locked/>
    <w:rsid w:val="006E747B"/>
    <w:pPr>
      <w:spacing w:line="240" w:lineRule="atLeast"/>
      <w:jc w:val="both"/>
    </w:pPr>
    <w:rPr>
      <w:rFonts w:eastAsia="Times New Roman"/>
    </w:rPr>
    <w:tblPr>
      <w:tblStyleRowBandSize w:val="1"/>
      <w:tblStyleColBandSize w:val="1"/>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Elegant">
    <w:name w:val="Table Elegant"/>
    <w:basedOn w:val="TableNormal"/>
    <w:uiPriority w:val="99"/>
    <w:semiHidden/>
    <w:locked/>
    <w:rsid w:val="006E747B"/>
    <w:pPr>
      <w:spacing w:line="240" w:lineRule="atLeast"/>
      <w:jc w:val="both"/>
    </w:pPr>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style>
  <w:style w:type="character" w:styleId="Strong">
    <w:name w:val="Strong"/>
    <w:uiPriority w:val="22"/>
    <w:qFormat/>
    <w:locked/>
    <w:rsid w:val="006E747B"/>
    <w:rPr>
      <w:rFonts w:cs="Times New Roman"/>
      <w:b/>
      <w:bCs/>
    </w:rPr>
  </w:style>
  <w:style w:type="paragraph" w:styleId="MessageHeader">
    <w:name w:val="Message Header"/>
    <w:basedOn w:val="Normal"/>
    <w:link w:val="MessageHeaderChar"/>
    <w:uiPriority w:val="99"/>
    <w:semiHidden/>
    <w:locked/>
    <w:rsid w:val="006E747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uiPriority w:val="99"/>
    <w:semiHidden/>
    <w:locked/>
    <w:rsid w:val="00E45AFE"/>
    <w:rPr>
      <w:rFonts w:ascii="Cambria" w:hAnsi="Cambria" w:cs="Times New Roman"/>
      <w:sz w:val="24"/>
      <w:szCs w:val="24"/>
      <w:shd w:val="pct20" w:color="auto" w:fill="auto"/>
      <w:lang w:val="en-GB" w:eastAsia="en-US"/>
    </w:rPr>
  </w:style>
  <w:style w:type="character" w:styleId="HTMLSample">
    <w:name w:val="HTML Sample"/>
    <w:uiPriority w:val="99"/>
    <w:semiHidden/>
    <w:locked/>
    <w:rsid w:val="006E747B"/>
    <w:rPr>
      <w:rFonts w:ascii="Courier New" w:hAnsi="Courier New" w:cs="Courier New"/>
    </w:rPr>
  </w:style>
  <w:style w:type="paragraph" w:styleId="Closing">
    <w:name w:val="Closing"/>
    <w:basedOn w:val="Normal"/>
    <w:link w:val="ClosingChar"/>
    <w:uiPriority w:val="99"/>
    <w:semiHidden/>
    <w:locked/>
    <w:rsid w:val="006E747B"/>
    <w:pPr>
      <w:ind w:left="4252"/>
    </w:pPr>
  </w:style>
  <w:style w:type="character" w:customStyle="1" w:styleId="ClosingChar">
    <w:name w:val="Closing Char"/>
    <w:link w:val="Closing"/>
    <w:uiPriority w:val="99"/>
    <w:semiHidden/>
    <w:locked/>
    <w:rsid w:val="00E45AFE"/>
    <w:rPr>
      <w:rFonts w:ascii="Arial" w:hAnsi="Arial" w:cs="Times New Roman"/>
      <w:sz w:val="24"/>
      <w:szCs w:val="24"/>
      <w:lang w:val="en-GB" w:eastAsia="en-US"/>
    </w:rPr>
  </w:style>
  <w:style w:type="table" w:styleId="TableGrid1">
    <w:name w:val="Table Grid 1"/>
    <w:basedOn w:val="TableNormal"/>
    <w:uiPriority w:val="99"/>
    <w:semiHidden/>
    <w:locked/>
    <w:rsid w:val="006E747B"/>
    <w:pPr>
      <w:spacing w:line="240" w:lineRule="atLeast"/>
      <w:jc w:val="both"/>
    </w:pPr>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2">
    <w:name w:val="Table Grid 2"/>
    <w:basedOn w:val="TableNormal"/>
    <w:uiPriority w:val="99"/>
    <w:semiHidden/>
    <w:locked/>
    <w:rsid w:val="006E747B"/>
    <w:pPr>
      <w:spacing w:line="240" w:lineRule="atLeast"/>
      <w:jc w:val="both"/>
    </w:pPr>
    <w:rPr>
      <w:rFonts w:eastAsia="Times New Roman"/>
    </w:rPr>
    <w:tblPr>
      <w:tblBorders>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3">
    <w:name w:val="Table Grid 3"/>
    <w:basedOn w:val="TableNormal"/>
    <w:uiPriority w:val="99"/>
    <w:semiHidden/>
    <w:locked/>
    <w:rsid w:val="006E747B"/>
    <w:pPr>
      <w:spacing w:line="240" w:lineRule="atLeast"/>
      <w:jc w:val="both"/>
    </w:pPr>
    <w:rPr>
      <w:rFonts w:eastAsia="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4">
    <w:name w:val="Table Grid 4"/>
    <w:basedOn w:val="TableNormal"/>
    <w:uiPriority w:val="99"/>
    <w:semiHidden/>
    <w:locked/>
    <w:rsid w:val="006E747B"/>
    <w:pPr>
      <w:spacing w:line="240" w:lineRule="atLeast"/>
      <w:jc w:val="both"/>
    </w:pPr>
    <w:rPr>
      <w:rFonts w:eastAsia="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TableGrid5">
    <w:name w:val="Table Grid 5"/>
    <w:basedOn w:val="TableNormal"/>
    <w:uiPriority w:val="99"/>
    <w:semiHidden/>
    <w:locked/>
    <w:rsid w:val="006E747B"/>
    <w:pPr>
      <w:spacing w:line="240" w:lineRule="atLeast"/>
      <w:jc w:val="both"/>
    </w:pPr>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locked/>
    <w:rsid w:val="006E747B"/>
    <w:pPr>
      <w:spacing w:line="240" w:lineRule="atLeast"/>
      <w:jc w:val="both"/>
    </w:pPr>
    <w:rPr>
      <w:rFonts w:eastAsia="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locked/>
    <w:rsid w:val="006E747B"/>
    <w:pPr>
      <w:spacing w:line="240" w:lineRule="atLeast"/>
      <w:jc w:val="both"/>
    </w:pPr>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locked/>
    <w:rsid w:val="006E747B"/>
    <w:pPr>
      <w:spacing w:line="240" w:lineRule="atLeast"/>
      <w:jc w:val="both"/>
    </w:pPr>
    <w:rPr>
      <w:rFonts w:eastAsia="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Caption">
    <w:name w:val="caption"/>
    <w:basedOn w:val="Normal"/>
    <w:next w:val="Normal"/>
    <w:uiPriority w:val="99"/>
    <w:qFormat/>
    <w:locked/>
    <w:rsid w:val="006E747B"/>
    <w:rPr>
      <w:b/>
      <w:bCs/>
      <w:sz w:val="20"/>
      <w:szCs w:val="20"/>
    </w:rPr>
  </w:style>
  <w:style w:type="character" w:styleId="Hyperlink">
    <w:name w:val="Hyperlink"/>
    <w:uiPriority w:val="99"/>
    <w:semiHidden/>
    <w:locked/>
    <w:rsid w:val="006E747B"/>
    <w:rPr>
      <w:rFonts w:cs="Times New Roman"/>
      <w:color w:val="0000FF"/>
      <w:u w:val="single"/>
    </w:rPr>
  </w:style>
  <w:style w:type="character" w:styleId="FollowedHyperlink">
    <w:name w:val="FollowedHyperlink"/>
    <w:uiPriority w:val="99"/>
    <w:semiHidden/>
    <w:locked/>
    <w:rsid w:val="006E747B"/>
    <w:rPr>
      <w:rFonts w:cs="Times New Roman"/>
      <w:color w:val="800080"/>
      <w:u w:val="single"/>
    </w:rPr>
  </w:style>
  <w:style w:type="paragraph" w:styleId="List">
    <w:name w:val="List"/>
    <w:basedOn w:val="Normal"/>
    <w:uiPriority w:val="99"/>
    <w:locked/>
    <w:rsid w:val="006E747B"/>
    <w:pPr>
      <w:ind w:left="283" w:hanging="283"/>
    </w:pPr>
  </w:style>
  <w:style w:type="paragraph" w:styleId="List2">
    <w:name w:val="List 2"/>
    <w:basedOn w:val="Normal"/>
    <w:uiPriority w:val="99"/>
    <w:semiHidden/>
    <w:locked/>
    <w:rsid w:val="006E747B"/>
    <w:pPr>
      <w:ind w:left="566" w:hanging="283"/>
    </w:pPr>
  </w:style>
  <w:style w:type="paragraph" w:styleId="List3">
    <w:name w:val="List 3"/>
    <w:basedOn w:val="Normal"/>
    <w:uiPriority w:val="99"/>
    <w:semiHidden/>
    <w:locked/>
    <w:rsid w:val="006E747B"/>
    <w:pPr>
      <w:ind w:left="849" w:hanging="283"/>
    </w:pPr>
  </w:style>
  <w:style w:type="paragraph" w:styleId="List4">
    <w:name w:val="List 4"/>
    <w:basedOn w:val="Normal"/>
    <w:uiPriority w:val="99"/>
    <w:semiHidden/>
    <w:locked/>
    <w:rsid w:val="006E747B"/>
    <w:pPr>
      <w:ind w:left="1132" w:hanging="283"/>
    </w:pPr>
  </w:style>
  <w:style w:type="paragraph" w:styleId="List5">
    <w:name w:val="List 5"/>
    <w:basedOn w:val="Normal"/>
    <w:uiPriority w:val="99"/>
    <w:semiHidden/>
    <w:locked/>
    <w:rsid w:val="006E747B"/>
    <w:pPr>
      <w:ind w:left="1415" w:hanging="283"/>
    </w:pPr>
  </w:style>
  <w:style w:type="paragraph" w:styleId="ListNumber2">
    <w:name w:val="List Number 2"/>
    <w:basedOn w:val="Normal"/>
    <w:uiPriority w:val="99"/>
    <w:locked/>
    <w:rsid w:val="006E747B"/>
    <w:pPr>
      <w:tabs>
        <w:tab w:val="num" w:pos="643"/>
        <w:tab w:val="num" w:pos="1209"/>
      </w:tabs>
      <w:ind w:left="643" w:hanging="360"/>
    </w:pPr>
  </w:style>
  <w:style w:type="paragraph" w:styleId="ListNumber3">
    <w:name w:val="List Number 3"/>
    <w:basedOn w:val="Normal"/>
    <w:uiPriority w:val="99"/>
    <w:semiHidden/>
    <w:locked/>
    <w:rsid w:val="006E747B"/>
    <w:pPr>
      <w:tabs>
        <w:tab w:val="num" w:pos="926"/>
        <w:tab w:val="num" w:pos="1492"/>
      </w:tabs>
      <w:ind w:left="926" w:hanging="360"/>
    </w:pPr>
  </w:style>
  <w:style w:type="paragraph" w:styleId="ListNumber4">
    <w:name w:val="List Number 4"/>
    <w:basedOn w:val="Normal"/>
    <w:uiPriority w:val="99"/>
    <w:semiHidden/>
    <w:locked/>
    <w:rsid w:val="006E747B"/>
    <w:pPr>
      <w:tabs>
        <w:tab w:val="num" w:pos="1209"/>
      </w:tabs>
      <w:ind w:left="1209" w:hanging="360"/>
    </w:pPr>
  </w:style>
  <w:style w:type="paragraph" w:styleId="ListNumber5">
    <w:name w:val="List Number 5"/>
    <w:basedOn w:val="Normal"/>
    <w:uiPriority w:val="99"/>
    <w:semiHidden/>
    <w:locked/>
    <w:rsid w:val="006E747B"/>
    <w:pPr>
      <w:tabs>
        <w:tab w:val="num" w:pos="992"/>
        <w:tab w:val="num" w:pos="1492"/>
      </w:tabs>
      <w:ind w:left="1492" w:hanging="360"/>
    </w:pPr>
  </w:style>
  <w:style w:type="paragraph" w:styleId="ListBullet2">
    <w:name w:val="List Bullet 2"/>
    <w:basedOn w:val="Normal"/>
    <w:uiPriority w:val="99"/>
    <w:locked/>
    <w:rsid w:val="006E747B"/>
    <w:pPr>
      <w:tabs>
        <w:tab w:val="num" w:pos="397"/>
        <w:tab w:val="num" w:pos="643"/>
      </w:tabs>
      <w:ind w:left="643" w:hanging="360"/>
    </w:pPr>
  </w:style>
  <w:style w:type="paragraph" w:styleId="ListBullet3">
    <w:name w:val="List Bullet 3"/>
    <w:basedOn w:val="Normal"/>
    <w:uiPriority w:val="99"/>
    <w:semiHidden/>
    <w:locked/>
    <w:rsid w:val="006E747B"/>
    <w:pPr>
      <w:tabs>
        <w:tab w:val="num" w:pos="851"/>
        <w:tab w:val="num" w:pos="926"/>
      </w:tabs>
      <w:ind w:left="926" w:hanging="360"/>
    </w:pPr>
  </w:style>
  <w:style w:type="paragraph" w:styleId="ListBullet4">
    <w:name w:val="List Bullet 4"/>
    <w:basedOn w:val="Normal"/>
    <w:uiPriority w:val="99"/>
    <w:semiHidden/>
    <w:locked/>
    <w:rsid w:val="006E747B"/>
    <w:pPr>
      <w:tabs>
        <w:tab w:val="num" w:pos="1209"/>
      </w:tabs>
      <w:ind w:left="1209" w:hanging="360"/>
    </w:pPr>
  </w:style>
  <w:style w:type="paragraph" w:styleId="ListBullet5">
    <w:name w:val="List Bullet 5"/>
    <w:basedOn w:val="Normal"/>
    <w:uiPriority w:val="99"/>
    <w:semiHidden/>
    <w:locked/>
    <w:rsid w:val="006E747B"/>
    <w:pPr>
      <w:tabs>
        <w:tab w:val="num" w:pos="643"/>
        <w:tab w:val="num" w:pos="1492"/>
      </w:tabs>
      <w:ind w:left="1492" w:hanging="360"/>
    </w:pPr>
  </w:style>
  <w:style w:type="paragraph" w:styleId="ListContinue2">
    <w:name w:val="List Continue 2"/>
    <w:basedOn w:val="Normal"/>
    <w:uiPriority w:val="99"/>
    <w:locked/>
    <w:rsid w:val="006E747B"/>
    <w:pPr>
      <w:spacing w:after="120"/>
      <w:ind w:left="566"/>
    </w:pPr>
  </w:style>
  <w:style w:type="paragraph" w:styleId="ListContinue3">
    <w:name w:val="List Continue 3"/>
    <w:basedOn w:val="Normal"/>
    <w:uiPriority w:val="99"/>
    <w:semiHidden/>
    <w:locked/>
    <w:rsid w:val="006E747B"/>
    <w:pPr>
      <w:spacing w:after="120"/>
      <w:ind w:left="849"/>
    </w:pPr>
  </w:style>
  <w:style w:type="paragraph" w:styleId="ListContinue4">
    <w:name w:val="List Continue 4"/>
    <w:basedOn w:val="Normal"/>
    <w:uiPriority w:val="99"/>
    <w:semiHidden/>
    <w:locked/>
    <w:rsid w:val="006E747B"/>
    <w:pPr>
      <w:spacing w:after="120"/>
      <w:ind w:left="1132"/>
    </w:pPr>
  </w:style>
  <w:style w:type="paragraph" w:styleId="ListContinue5">
    <w:name w:val="List Continue 5"/>
    <w:basedOn w:val="Normal"/>
    <w:uiPriority w:val="99"/>
    <w:semiHidden/>
    <w:locked/>
    <w:rsid w:val="006E747B"/>
    <w:pPr>
      <w:spacing w:after="120"/>
      <w:ind w:left="1415"/>
    </w:pPr>
  </w:style>
  <w:style w:type="character" w:styleId="HTMLTypewriter">
    <w:name w:val="HTML Typewriter"/>
    <w:uiPriority w:val="99"/>
    <w:semiHidden/>
    <w:locked/>
    <w:rsid w:val="006E747B"/>
    <w:rPr>
      <w:rFonts w:ascii="Courier New" w:hAnsi="Courier New" w:cs="Courier New"/>
      <w:sz w:val="20"/>
      <w:szCs w:val="20"/>
    </w:rPr>
  </w:style>
  <w:style w:type="paragraph" w:styleId="NormalWeb">
    <w:name w:val="Normal (Web)"/>
    <w:basedOn w:val="Normal"/>
    <w:link w:val="NormalWebChar"/>
    <w:locked/>
    <w:rsid w:val="006E747B"/>
    <w:rPr>
      <w:rFonts w:ascii="Times New Roman" w:hAnsi="Times New Roman"/>
      <w:sz w:val="24"/>
    </w:rPr>
  </w:style>
  <w:style w:type="paragraph" w:styleId="BlockText">
    <w:name w:val="Block Text"/>
    <w:basedOn w:val="Normal"/>
    <w:uiPriority w:val="99"/>
    <w:semiHidden/>
    <w:locked/>
    <w:rsid w:val="006E747B"/>
    <w:pPr>
      <w:spacing w:after="120"/>
      <w:ind w:left="1440" w:right="1440"/>
    </w:pPr>
  </w:style>
  <w:style w:type="paragraph" w:styleId="FootnoteText">
    <w:name w:val="footnote text"/>
    <w:basedOn w:val="Normal"/>
    <w:link w:val="FootnoteTextChar"/>
    <w:uiPriority w:val="99"/>
    <w:locked/>
    <w:rsid w:val="006E747B"/>
    <w:rPr>
      <w:sz w:val="20"/>
      <w:szCs w:val="20"/>
    </w:rPr>
  </w:style>
  <w:style w:type="character" w:customStyle="1" w:styleId="FootnoteTextChar">
    <w:name w:val="Footnote Text Char"/>
    <w:link w:val="FootnoteText"/>
    <w:uiPriority w:val="99"/>
    <w:semiHidden/>
    <w:locked/>
    <w:rsid w:val="00E45AFE"/>
    <w:rPr>
      <w:rFonts w:ascii="Arial" w:hAnsi="Arial" w:cs="Times New Roman"/>
      <w:sz w:val="20"/>
      <w:szCs w:val="20"/>
      <w:lang w:val="en-GB" w:eastAsia="en-US"/>
    </w:rPr>
  </w:style>
  <w:style w:type="character" w:styleId="LineNumber">
    <w:name w:val="line number"/>
    <w:uiPriority w:val="99"/>
    <w:semiHidden/>
    <w:locked/>
    <w:rsid w:val="006E747B"/>
    <w:rPr>
      <w:rFonts w:cs="Times New Roman"/>
    </w:rPr>
  </w:style>
  <w:style w:type="character" w:styleId="PageNumber">
    <w:name w:val="page number"/>
    <w:uiPriority w:val="99"/>
    <w:semiHidden/>
    <w:locked/>
    <w:rsid w:val="006E747B"/>
    <w:rPr>
      <w:rFonts w:cs="Times New Roman"/>
    </w:rPr>
  </w:style>
  <w:style w:type="table" w:styleId="TableSubtle1">
    <w:name w:val="Table Subtle 1"/>
    <w:basedOn w:val="TableNormal"/>
    <w:uiPriority w:val="99"/>
    <w:semiHidden/>
    <w:locked/>
    <w:rsid w:val="006E747B"/>
    <w:pPr>
      <w:spacing w:line="240" w:lineRule="atLeast"/>
      <w:jc w:val="both"/>
    </w:pPr>
    <w:rPr>
      <w:rFonts w:eastAsia="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Subtle2">
    <w:name w:val="Table Subtle 2"/>
    <w:basedOn w:val="TableNormal"/>
    <w:uiPriority w:val="99"/>
    <w:semiHidden/>
    <w:locked/>
    <w:rsid w:val="006E747B"/>
    <w:pPr>
      <w:spacing w:line="240" w:lineRule="atLeast"/>
      <w:jc w:val="both"/>
    </w:pPr>
    <w:rPr>
      <w:rFonts w:eastAsia="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semiHidden/>
    <w:locked/>
    <w:rsid w:val="006E747B"/>
    <w:rPr>
      <w:rFonts w:ascii="Courier New" w:hAnsi="Courier New" w:cs="Courier New"/>
      <w:sz w:val="20"/>
      <w:szCs w:val="20"/>
    </w:rPr>
  </w:style>
  <w:style w:type="character" w:customStyle="1" w:styleId="HTMLPreformattedChar">
    <w:name w:val="HTML Preformatted Char"/>
    <w:link w:val="HTMLPreformatted"/>
    <w:uiPriority w:val="99"/>
    <w:semiHidden/>
    <w:locked/>
    <w:rsid w:val="00E45AFE"/>
    <w:rPr>
      <w:rFonts w:ascii="Courier New" w:hAnsi="Courier New" w:cs="Courier New"/>
      <w:sz w:val="20"/>
      <w:szCs w:val="20"/>
      <w:lang w:val="en-GB" w:eastAsia="en-US"/>
    </w:rPr>
  </w:style>
  <w:style w:type="table" w:styleId="TableProfessional">
    <w:name w:val="Table Professional"/>
    <w:basedOn w:val="TableNormal"/>
    <w:uiPriority w:val="99"/>
    <w:semiHidden/>
    <w:locked/>
    <w:rsid w:val="006E747B"/>
    <w:pPr>
      <w:spacing w:line="240" w:lineRule="atLeast"/>
      <w:jc w:val="both"/>
    </w:pPr>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link w:val="BodyTextFirstIndentChar"/>
    <w:uiPriority w:val="99"/>
    <w:semiHidden/>
    <w:locked/>
    <w:rsid w:val="006E747B"/>
    <w:pPr>
      <w:ind w:firstLine="210"/>
    </w:pPr>
  </w:style>
  <w:style w:type="character" w:customStyle="1" w:styleId="BodyTextFirstIndentChar">
    <w:name w:val="Body Text First Indent Char"/>
    <w:basedOn w:val="BodyTextChar"/>
    <w:link w:val="BodyTextFirstIndent"/>
    <w:uiPriority w:val="99"/>
    <w:semiHidden/>
    <w:locked/>
    <w:rsid w:val="00E45AFE"/>
    <w:rPr>
      <w:rFonts w:ascii="Arial" w:hAnsi="Arial" w:cs="Times New Roman"/>
      <w:sz w:val="24"/>
      <w:szCs w:val="24"/>
      <w:lang w:val="en-GB" w:eastAsia="en-US"/>
    </w:rPr>
  </w:style>
  <w:style w:type="paragraph" w:styleId="BodyTextIndent">
    <w:name w:val="Body Text Indent"/>
    <w:basedOn w:val="Normal"/>
    <w:link w:val="BodyTextIndentChar"/>
    <w:uiPriority w:val="99"/>
    <w:semiHidden/>
    <w:locked/>
    <w:rsid w:val="006E747B"/>
    <w:pPr>
      <w:spacing w:after="120"/>
      <w:ind w:left="283"/>
    </w:pPr>
  </w:style>
  <w:style w:type="character" w:customStyle="1" w:styleId="BodyTextIndentChar">
    <w:name w:val="Body Text Indent Char"/>
    <w:link w:val="BodyTextIndent"/>
    <w:uiPriority w:val="99"/>
    <w:semiHidden/>
    <w:locked/>
    <w:rsid w:val="00E45AFE"/>
    <w:rPr>
      <w:rFonts w:ascii="Arial" w:hAnsi="Arial" w:cs="Times New Roman"/>
      <w:sz w:val="24"/>
      <w:szCs w:val="24"/>
      <w:lang w:val="en-GB" w:eastAsia="en-US"/>
    </w:rPr>
  </w:style>
  <w:style w:type="paragraph" w:styleId="BodyTextIndent2">
    <w:name w:val="Body Text Indent 2"/>
    <w:basedOn w:val="Normal"/>
    <w:link w:val="BodyTextIndent2Char"/>
    <w:uiPriority w:val="99"/>
    <w:semiHidden/>
    <w:locked/>
    <w:rsid w:val="006E747B"/>
    <w:pPr>
      <w:spacing w:after="120" w:line="480" w:lineRule="auto"/>
      <w:ind w:left="283"/>
    </w:pPr>
  </w:style>
  <w:style w:type="character" w:customStyle="1" w:styleId="BodyTextIndent2Char">
    <w:name w:val="Body Text Indent 2 Char"/>
    <w:link w:val="BodyTextIndent2"/>
    <w:uiPriority w:val="99"/>
    <w:semiHidden/>
    <w:locked/>
    <w:rsid w:val="00E45AFE"/>
    <w:rPr>
      <w:rFonts w:ascii="Arial" w:hAnsi="Arial" w:cs="Times New Roman"/>
      <w:sz w:val="24"/>
      <w:szCs w:val="24"/>
      <w:lang w:val="en-GB" w:eastAsia="en-US"/>
    </w:rPr>
  </w:style>
  <w:style w:type="paragraph" w:styleId="BodyTextIndent3">
    <w:name w:val="Body Text Indent 3"/>
    <w:basedOn w:val="Normal"/>
    <w:link w:val="BodyTextIndent3Char"/>
    <w:uiPriority w:val="99"/>
    <w:semiHidden/>
    <w:locked/>
    <w:rsid w:val="006E747B"/>
    <w:pPr>
      <w:spacing w:after="120"/>
      <w:ind w:left="283"/>
    </w:pPr>
    <w:rPr>
      <w:sz w:val="16"/>
      <w:szCs w:val="16"/>
    </w:rPr>
  </w:style>
  <w:style w:type="character" w:customStyle="1" w:styleId="BodyTextIndent3Char">
    <w:name w:val="Body Text Indent 3 Char"/>
    <w:link w:val="BodyTextIndent3"/>
    <w:uiPriority w:val="99"/>
    <w:semiHidden/>
    <w:locked/>
    <w:rsid w:val="00E45AFE"/>
    <w:rPr>
      <w:rFonts w:ascii="Arial" w:hAnsi="Arial" w:cs="Times New Roman"/>
      <w:sz w:val="16"/>
      <w:szCs w:val="16"/>
      <w:lang w:val="en-GB" w:eastAsia="en-US"/>
    </w:rPr>
  </w:style>
  <w:style w:type="paragraph" w:styleId="BodyTextFirstIndent2">
    <w:name w:val="Body Text First Indent 2"/>
    <w:basedOn w:val="BodyTextIndent"/>
    <w:link w:val="BodyTextFirstIndent2Char"/>
    <w:uiPriority w:val="99"/>
    <w:semiHidden/>
    <w:locked/>
    <w:rsid w:val="006E747B"/>
    <w:pPr>
      <w:ind w:firstLine="210"/>
    </w:pPr>
  </w:style>
  <w:style w:type="character" w:customStyle="1" w:styleId="BodyTextFirstIndent2Char">
    <w:name w:val="Body Text First Indent 2 Char"/>
    <w:basedOn w:val="BodyTextIndentChar"/>
    <w:link w:val="BodyTextFirstIndent2"/>
    <w:uiPriority w:val="99"/>
    <w:semiHidden/>
    <w:locked/>
    <w:rsid w:val="00E45AFE"/>
    <w:rPr>
      <w:rFonts w:ascii="Arial" w:hAnsi="Arial" w:cs="Times New Roman"/>
      <w:sz w:val="24"/>
      <w:szCs w:val="24"/>
      <w:lang w:val="en-GB" w:eastAsia="en-US"/>
    </w:rPr>
  </w:style>
  <w:style w:type="paragraph" w:styleId="NormalIndent">
    <w:name w:val="Normal Indent"/>
    <w:basedOn w:val="Normal"/>
    <w:uiPriority w:val="99"/>
    <w:semiHidden/>
    <w:locked/>
    <w:rsid w:val="006E747B"/>
    <w:pPr>
      <w:ind w:left="708"/>
    </w:pPr>
  </w:style>
  <w:style w:type="paragraph" w:styleId="Salutation">
    <w:name w:val="Salutation"/>
    <w:basedOn w:val="Normal"/>
    <w:next w:val="Normal"/>
    <w:link w:val="SalutationChar"/>
    <w:uiPriority w:val="99"/>
    <w:semiHidden/>
    <w:locked/>
    <w:rsid w:val="006E747B"/>
  </w:style>
  <w:style w:type="character" w:customStyle="1" w:styleId="SalutationChar">
    <w:name w:val="Salutation Char"/>
    <w:link w:val="Salutation"/>
    <w:uiPriority w:val="99"/>
    <w:semiHidden/>
    <w:locked/>
    <w:rsid w:val="00E45AFE"/>
    <w:rPr>
      <w:rFonts w:ascii="Arial" w:hAnsi="Arial" w:cs="Times New Roman"/>
      <w:sz w:val="24"/>
      <w:szCs w:val="24"/>
      <w:lang w:val="en-GB" w:eastAsia="en-US"/>
    </w:rPr>
  </w:style>
  <w:style w:type="paragraph" w:styleId="Signature">
    <w:name w:val="Signature"/>
    <w:basedOn w:val="Normal"/>
    <w:link w:val="SignatureChar"/>
    <w:uiPriority w:val="99"/>
    <w:semiHidden/>
    <w:locked/>
    <w:rsid w:val="006E747B"/>
    <w:pPr>
      <w:ind w:left="4252"/>
    </w:pPr>
  </w:style>
  <w:style w:type="character" w:customStyle="1" w:styleId="SignatureChar">
    <w:name w:val="Signature Char"/>
    <w:link w:val="Signature"/>
    <w:uiPriority w:val="99"/>
    <w:semiHidden/>
    <w:locked/>
    <w:rsid w:val="00E45AFE"/>
    <w:rPr>
      <w:rFonts w:ascii="Arial" w:hAnsi="Arial" w:cs="Times New Roman"/>
      <w:sz w:val="24"/>
      <w:szCs w:val="24"/>
      <w:lang w:val="en-GB" w:eastAsia="en-US"/>
    </w:rPr>
  </w:style>
  <w:style w:type="paragraph" w:styleId="E-mailSignature">
    <w:name w:val="E-mail Signature"/>
    <w:basedOn w:val="Normal"/>
    <w:link w:val="E-mailSignatureChar"/>
    <w:uiPriority w:val="99"/>
    <w:semiHidden/>
    <w:locked/>
    <w:rsid w:val="006E747B"/>
  </w:style>
  <w:style w:type="character" w:customStyle="1" w:styleId="E-mailSignatureChar">
    <w:name w:val="E-mail Signature Char"/>
    <w:link w:val="E-mailSignature"/>
    <w:uiPriority w:val="99"/>
    <w:semiHidden/>
    <w:locked/>
    <w:rsid w:val="00E45AFE"/>
    <w:rPr>
      <w:rFonts w:ascii="Arial" w:hAnsi="Arial" w:cs="Times New Roman"/>
      <w:sz w:val="24"/>
      <w:szCs w:val="24"/>
      <w:lang w:val="en-GB" w:eastAsia="en-US"/>
    </w:rPr>
  </w:style>
  <w:style w:type="table" w:styleId="TableSimple1">
    <w:name w:val="Table Simple 1"/>
    <w:basedOn w:val="TableNormal"/>
    <w:uiPriority w:val="99"/>
    <w:semiHidden/>
    <w:locked/>
    <w:rsid w:val="006E747B"/>
    <w:pPr>
      <w:spacing w:line="240" w:lineRule="atLeast"/>
      <w:jc w:val="both"/>
    </w:pPr>
    <w:rPr>
      <w:rFonts w:eastAsia="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locked/>
    <w:rsid w:val="006E747B"/>
    <w:pPr>
      <w:spacing w:line="240" w:lineRule="atLeast"/>
      <w:jc w:val="both"/>
    </w:pPr>
    <w:rPr>
      <w:rFonts w:eastAsia="Times New Roman"/>
    </w:rP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locked/>
    <w:rsid w:val="006E747B"/>
    <w:pPr>
      <w:spacing w:line="240" w:lineRule="atLeast"/>
      <w:jc w:val="both"/>
    </w:pPr>
    <w:rPr>
      <w:rFonts w:eastAsia="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paragraph" w:styleId="Subtitle">
    <w:name w:val="Subtitle"/>
    <w:basedOn w:val="Normal"/>
    <w:link w:val="SubtitleChar"/>
    <w:uiPriority w:val="99"/>
    <w:qFormat/>
    <w:locked/>
    <w:rsid w:val="006E747B"/>
    <w:pPr>
      <w:spacing w:after="60"/>
      <w:jc w:val="center"/>
      <w:outlineLvl w:val="1"/>
    </w:pPr>
    <w:rPr>
      <w:rFonts w:cs="Arial"/>
      <w:sz w:val="24"/>
    </w:rPr>
  </w:style>
  <w:style w:type="character" w:customStyle="1" w:styleId="SubtitleChar">
    <w:name w:val="Subtitle Char"/>
    <w:link w:val="Subtitle"/>
    <w:uiPriority w:val="99"/>
    <w:locked/>
    <w:rsid w:val="00E45AFE"/>
    <w:rPr>
      <w:rFonts w:ascii="Cambria" w:hAnsi="Cambria" w:cs="Times New Roman"/>
      <w:sz w:val="24"/>
      <w:szCs w:val="24"/>
      <w:lang w:val="en-GB" w:eastAsia="en-US"/>
    </w:rPr>
  </w:style>
  <w:style w:type="table" w:styleId="TableList1">
    <w:name w:val="Table List 1"/>
    <w:basedOn w:val="TableNormal"/>
    <w:uiPriority w:val="99"/>
    <w:semiHidden/>
    <w:locked/>
    <w:rsid w:val="006E747B"/>
    <w:pPr>
      <w:spacing w:line="240" w:lineRule="atLeast"/>
      <w:jc w:val="both"/>
    </w:pPr>
    <w:rPr>
      <w:rFonts w:eastAsia="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2">
    <w:name w:val="Table List 2"/>
    <w:basedOn w:val="TableNormal"/>
    <w:uiPriority w:val="99"/>
    <w:semiHidden/>
    <w:locked/>
    <w:rsid w:val="006E747B"/>
    <w:pPr>
      <w:spacing w:line="240" w:lineRule="atLeast"/>
      <w:jc w:val="both"/>
    </w:pPr>
    <w:rPr>
      <w:rFonts w:eastAsia="Times New Roman"/>
    </w:rPr>
    <w:tblPr>
      <w:tblStyleRowBandSize w:val="2"/>
      <w:tblBorders>
        <w:bottom w:val="single" w:sz="12" w:space="0" w:color="808080"/>
      </w:tblBorders>
    </w:tblPr>
    <w:tblStylePr w:type="firstRow">
      <w:rPr>
        <w:rFonts w:cs="Times New Roman"/>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FF0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3">
    <w:name w:val="Table List 3"/>
    <w:basedOn w:val="TableNormal"/>
    <w:uiPriority w:val="99"/>
    <w:semiHidden/>
    <w:locked/>
    <w:rsid w:val="006E747B"/>
    <w:pPr>
      <w:spacing w:line="240" w:lineRule="atLeast"/>
      <w:jc w:val="both"/>
    </w:pPr>
    <w:rPr>
      <w:rFonts w:eastAsia="Times New Roman"/>
    </w:rPr>
    <w:tblPr>
      <w:tblBorders>
        <w:top w:val="single" w:sz="12" w:space="0" w:color="000000"/>
        <w:bottom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4">
    <w:name w:val="Table List 4"/>
    <w:basedOn w:val="TableNormal"/>
    <w:uiPriority w:val="99"/>
    <w:semiHidden/>
    <w:locked/>
    <w:rsid w:val="006E747B"/>
    <w:pPr>
      <w:spacing w:line="240" w:lineRule="atLeast"/>
      <w:jc w:val="both"/>
    </w:pPr>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locked/>
    <w:rsid w:val="006E747B"/>
    <w:pPr>
      <w:spacing w:line="240" w:lineRule="atLeast"/>
      <w:jc w:val="both"/>
    </w:pPr>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style>
  <w:style w:type="table" w:styleId="TableList6">
    <w:name w:val="Table List 6"/>
    <w:basedOn w:val="TableNormal"/>
    <w:uiPriority w:val="99"/>
    <w:semiHidden/>
    <w:locked/>
    <w:rsid w:val="006E747B"/>
    <w:pPr>
      <w:spacing w:line="240" w:lineRule="atLeast"/>
      <w:jc w:val="both"/>
    </w:pPr>
    <w:rPr>
      <w:rFonts w:eastAsia="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locked/>
    <w:rsid w:val="006E747B"/>
    <w:pPr>
      <w:spacing w:line="240" w:lineRule="atLeast"/>
      <w:jc w:val="both"/>
    </w:pPr>
    <w:rPr>
      <w:rFonts w:eastAsia="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rPr>
      <w:tblPr/>
      <w:tcPr>
        <w:tcBorders>
          <w:top w:val="single" w:sz="12" w:space="0" w:color="008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locked/>
    <w:rsid w:val="006E747B"/>
    <w:pPr>
      <w:spacing w:line="240" w:lineRule="atLeast"/>
      <w:jc w:val="both"/>
    </w:pPr>
    <w:rPr>
      <w:rFonts w:eastAsia="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PlainText">
    <w:name w:val="Plain Text"/>
    <w:basedOn w:val="Normal"/>
    <w:link w:val="PlainTextChar"/>
    <w:uiPriority w:val="99"/>
    <w:semiHidden/>
    <w:locked/>
    <w:rsid w:val="006E747B"/>
    <w:rPr>
      <w:rFonts w:ascii="Courier New" w:hAnsi="Courier New" w:cs="Courier New"/>
      <w:sz w:val="20"/>
      <w:szCs w:val="20"/>
    </w:rPr>
  </w:style>
  <w:style w:type="character" w:customStyle="1" w:styleId="PlainTextChar">
    <w:name w:val="Plain Text Char"/>
    <w:link w:val="PlainText"/>
    <w:uiPriority w:val="99"/>
    <w:semiHidden/>
    <w:locked/>
    <w:rsid w:val="00E45AFE"/>
    <w:rPr>
      <w:rFonts w:ascii="Courier New" w:hAnsi="Courier New" w:cs="Courier New"/>
      <w:sz w:val="20"/>
      <w:szCs w:val="20"/>
      <w:lang w:val="en-GB" w:eastAsia="en-US"/>
    </w:rPr>
  </w:style>
  <w:style w:type="paragraph" w:styleId="NoteHeading">
    <w:name w:val="Note Heading"/>
    <w:basedOn w:val="Normal"/>
    <w:next w:val="Normal"/>
    <w:link w:val="NoteHeadingChar"/>
    <w:uiPriority w:val="99"/>
    <w:semiHidden/>
    <w:locked/>
    <w:rsid w:val="006E747B"/>
  </w:style>
  <w:style w:type="character" w:customStyle="1" w:styleId="NoteHeadingChar">
    <w:name w:val="Note Heading Char"/>
    <w:link w:val="NoteHeading"/>
    <w:uiPriority w:val="99"/>
    <w:semiHidden/>
    <w:locked/>
    <w:rsid w:val="00E45AFE"/>
    <w:rPr>
      <w:rFonts w:ascii="Arial" w:hAnsi="Arial" w:cs="Times New Roman"/>
      <w:sz w:val="24"/>
      <w:szCs w:val="24"/>
      <w:lang w:val="en-GB" w:eastAsia="en-US"/>
    </w:rPr>
  </w:style>
  <w:style w:type="character" w:styleId="HTMLVariable">
    <w:name w:val="HTML Variable"/>
    <w:uiPriority w:val="99"/>
    <w:semiHidden/>
    <w:locked/>
    <w:rsid w:val="006E747B"/>
    <w:rPr>
      <w:rFonts w:cs="Times New Roman"/>
      <w:i/>
      <w:iCs/>
    </w:rPr>
  </w:style>
  <w:style w:type="table" w:styleId="TableWeb1">
    <w:name w:val="Table Web 1"/>
    <w:basedOn w:val="TableNormal"/>
    <w:uiPriority w:val="99"/>
    <w:semiHidden/>
    <w:locked/>
    <w:rsid w:val="006E747B"/>
    <w:pPr>
      <w:spacing w:line="240" w:lineRule="atLeast"/>
      <w:jc w:val="both"/>
    </w:pPr>
    <w:rPr>
      <w:rFonts w:eastAsia="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2">
    <w:name w:val="Table Web 2"/>
    <w:basedOn w:val="TableNormal"/>
    <w:uiPriority w:val="99"/>
    <w:semiHidden/>
    <w:locked/>
    <w:rsid w:val="006E747B"/>
    <w:pPr>
      <w:spacing w:line="240" w:lineRule="atLeast"/>
      <w:jc w:val="both"/>
    </w:pPr>
    <w:rPr>
      <w:rFonts w:eastAsia="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3">
    <w:name w:val="Table Web 3"/>
    <w:basedOn w:val="TableNormal"/>
    <w:uiPriority w:val="99"/>
    <w:semiHidden/>
    <w:locked/>
    <w:rsid w:val="006E747B"/>
    <w:pPr>
      <w:spacing w:line="240" w:lineRule="atLeast"/>
      <w:jc w:val="both"/>
    </w:pPr>
    <w:rPr>
      <w:rFonts w:eastAsia="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numbering" w:styleId="1ai">
    <w:name w:val="Outline List 1"/>
    <w:basedOn w:val="NoList"/>
    <w:uiPriority w:val="99"/>
    <w:semiHidden/>
    <w:unhideWhenUsed/>
    <w:locked/>
    <w:rsid w:val="00A218D3"/>
    <w:pPr>
      <w:numPr>
        <w:numId w:val="22"/>
      </w:numPr>
    </w:pPr>
  </w:style>
  <w:style w:type="numbering" w:styleId="111111">
    <w:name w:val="Outline List 2"/>
    <w:basedOn w:val="NoList"/>
    <w:uiPriority w:val="99"/>
    <w:semiHidden/>
    <w:unhideWhenUsed/>
    <w:locked/>
    <w:rsid w:val="00A218D3"/>
    <w:pPr>
      <w:numPr>
        <w:numId w:val="21"/>
      </w:numPr>
    </w:pPr>
  </w:style>
  <w:style w:type="paragraph" w:styleId="CommentSubject">
    <w:name w:val="annotation subject"/>
    <w:basedOn w:val="CommentText"/>
    <w:next w:val="CommentText"/>
    <w:link w:val="CommentSubjectChar"/>
    <w:uiPriority w:val="99"/>
    <w:semiHidden/>
    <w:unhideWhenUsed/>
    <w:locked/>
    <w:rsid w:val="0082613B"/>
    <w:rPr>
      <w:b/>
      <w:bCs/>
    </w:rPr>
  </w:style>
  <w:style w:type="character" w:customStyle="1" w:styleId="CommentSubjectChar">
    <w:name w:val="Comment Subject Char"/>
    <w:link w:val="CommentSubject"/>
    <w:uiPriority w:val="99"/>
    <w:semiHidden/>
    <w:rsid w:val="0082613B"/>
    <w:rPr>
      <w:rFonts w:ascii="Arial" w:eastAsia="Times New Roman" w:hAnsi="Arial" w:cs="Times New Roman"/>
      <w:b/>
      <w:bCs/>
      <w:sz w:val="20"/>
      <w:szCs w:val="20"/>
      <w:lang w:val="en-GB" w:eastAsia="en-US"/>
    </w:rPr>
  </w:style>
  <w:style w:type="paragraph" w:customStyle="1" w:styleId="StyleTitresansnumro14ptAvant30pt">
    <w:name w:val="Style Titre sans numéro + 14 pt Avant : 30 pt"/>
    <w:basedOn w:val="Titresansnumro"/>
    <w:rsid w:val="00F47899"/>
    <w:pPr>
      <w:spacing w:before="600"/>
      <w:ind w:left="709" w:hanging="709"/>
    </w:pPr>
    <w:rPr>
      <w:bCs/>
      <w:lang w:val="en-GB"/>
    </w:rPr>
  </w:style>
  <w:style w:type="paragraph" w:styleId="ListParagraph">
    <w:name w:val="List Paragraph"/>
    <w:basedOn w:val="Normal"/>
    <w:uiPriority w:val="34"/>
    <w:qFormat/>
    <w:rsid w:val="00B317FD"/>
    <w:pPr>
      <w:ind w:left="720"/>
      <w:contextualSpacing/>
    </w:pPr>
  </w:style>
  <w:style w:type="character" w:customStyle="1" w:styleId="fontstyle01">
    <w:name w:val="fontstyle01"/>
    <w:basedOn w:val="DefaultParagraphFont"/>
    <w:rsid w:val="00C85752"/>
    <w:rPr>
      <w:rFonts w:ascii="Calibri-Bold" w:hAnsi="Calibri-Bold" w:hint="default"/>
      <w:b/>
      <w:bCs/>
      <w:i w:val="0"/>
      <w:iCs w:val="0"/>
      <w:color w:val="000000"/>
      <w:sz w:val="24"/>
      <w:szCs w:val="24"/>
    </w:rPr>
  </w:style>
  <w:style w:type="character" w:customStyle="1" w:styleId="fontstyle21">
    <w:name w:val="fontstyle21"/>
    <w:basedOn w:val="DefaultParagraphFont"/>
    <w:rsid w:val="00C85752"/>
    <w:rPr>
      <w:rFonts w:ascii="SymbolMT" w:hAnsi="SymbolMT" w:hint="default"/>
      <w:b w:val="0"/>
      <w:bCs w:val="0"/>
      <w:i w:val="0"/>
      <w:iCs w:val="0"/>
      <w:color w:val="000000"/>
      <w:sz w:val="24"/>
      <w:szCs w:val="24"/>
    </w:rPr>
  </w:style>
  <w:style w:type="character" w:customStyle="1" w:styleId="fontstyle31">
    <w:name w:val="fontstyle31"/>
    <w:basedOn w:val="DefaultParagraphFont"/>
    <w:rsid w:val="00C85752"/>
    <w:rPr>
      <w:rFonts w:ascii="Calibri" w:hAnsi="Calibri" w:cs="Calibri" w:hint="default"/>
      <w:b w:val="0"/>
      <w:bCs w:val="0"/>
      <w:i w:val="0"/>
      <w:iCs w:val="0"/>
      <w:color w:val="000000"/>
      <w:sz w:val="24"/>
      <w:szCs w:val="24"/>
    </w:rPr>
  </w:style>
  <w:style w:type="paragraph" w:styleId="Revision">
    <w:name w:val="Revision"/>
    <w:hidden/>
    <w:uiPriority w:val="99"/>
    <w:semiHidden/>
    <w:rsid w:val="00A67EC6"/>
    <w:rPr>
      <w:rFonts w:ascii="Arial" w:eastAsia="Times New Roman" w:hAnsi="Arial"/>
      <w:sz w:val="22"/>
      <w:szCs w:val="24"/>
      <w:lang w:val="en-GB" w:eastAsia="en-US"/>
    </w:rPr>
  </w:style>
  <w:style w:type="character" w:styleId="UnresolvedMention">
    <w:name w:val="Unresolved Mention"/>
    <w:basedOn w:val="DefaultParagraphFont"/>
    <w:uiPriority w:val="99"/>
    <w:semiHidden/>
    <w:unhideWhenUsed/>
    <w:rsid w:val="00AA3573"/>
    <w:rPr>
      <w:color w:val="605E5C"/>
      <w:shd w:val="clear" w:color="auto" w:fill="E1DFDD"/>
    </w:rPr>
  </w:style>
  <w:style w:type="character" w:customStyle="1" w:styleId="NormalWebChar">
    <w:name w:val="Normal (Web) Char"/>
    <w:link w:val="NormalWeb"/>
    <w:rsid w:val="00BA115A"/>
    <w:rPr>
      <w:rFonts w:ascii="Times New Roman" w:eastAsia="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47443">
      <w:bodyDiv w:val="1"/>
      <w:marLeft w:val="0"/>
      <w:marRight w:val="0"/>
      <w:marTop w:val="0"/>
      <w:marBottom w:val="0"/>
      <w:divBdr>
        <w:top w:val="none" w:sz="0" w:space="0" w:color="auto"/>
        <w:left w:val="none" w:sz="0" w:space="0" w:color="auto"/>
        <w:bottom w:val="none" w:sz="0" w:space="0" w:color="auto"/>
        <w:right w:val="none" w:sz="0" w:space="0" w:color="auto"/>
      </w:divBdr>
    </w:div>
    <w:div w:id="224949827">
      <w:bodyDiv w:val="1"/>
      <w:marLeft w:val="0"/>
      <w:marRight w:val="0"/>
      <w:marTop w:val="0"/>
      <w:marBottom w:val="0"/>
      <w:divBdr>
        <w:top w:val="none" w:sz="0" w:space="0" w:color="auto"/>
        <w:left w:val="none" w:sz="0" w:space="0" w:color="auto"/>
        <w:bottom w:val="none" w:sz="0" w:space="0" w:color="auto"/>
        <w:right w:val="none" w:sz="0" w:space="0" w:color="auto"/>
      </w:divBdr>
    </w:div>
    <w:div w:id="240913405">
      <w:bodyDiv w:val="1"/>
      <w:marLeft w:val="0"/>
      <w:marRight w:val="0"/>
      <w:marTop w:val="0"/>
      <w:marBottom w:val="0"/>
      <w:divBdr>
        <w:top w:val="none" w:sz="0" w:space="0" w:color="auto"/>
        <w:left w:val="none" w:sz="0" w:space="0" w:color="auto"/>
        <w:bottom w:val="none" w:sz="0" w:space="0" w:color="auto"/>
        <w:right w:val="none" w:sz="0" w:space="0" w:color="auto"/>
      </w:divBdr>
    </w:div>
    <w:div w:id="419644605">
      <w:bodyDiv w:val="1"/>
      <w:marLeft w:val="0"/>
      <w:marRight w:val="0"/>
      <w:marTop w:val="0"/>
      <w:marBottom w:val="0"/>
      <w:divBdr>
        <w:top w:val="none" w:sz="0" w:space="0" w:color="auto"/>
        <w:left w:val="none" w:sz="0" w:space="0" w:color="auto"/>
        <w:bottom w:val="none" w:sz="0" w:space="0" w:color="auto"/>
        <w:right w:val="none" w:sz="0" w:space="0" w:color="auto"/>
      </w:divBdr>
    </w:div>
    <w:div w:id="690304941">
      <w:bodyDiv w:val="1"/>
      <w:marLeft w:val="0"/>
      <w:marRight w:val="0"/>
      <w:marTop w:val="0"/>
      <w:marBottom w:val="0"/>
      <w:divBdr>
        <w:top w:val="none" w:sz="0" w:space="0" w:color="auto"/>
        <w:left w:val="none" w:sz="0" w:space="0" w:color="auto"/>
        <w:bottom w:val="none" w:sz="0" w:space="0" w:color="auto"/>
        <w:right w:val="none" w:sz="0" w:space="0" w:color="auto"/>
      </w:divBdr>
    </w:div>
    <w:div w:id="691347259">
      <w:bodyDiv w:val="1"/>
      <w:marLeft w:val="0"/>
      <w:marRight w:val="0"/>
      <w:marTop w:val="0"/>
      <w:marBottom w:val="0"/>
      <w:divBdr>
        <w:top w:val="none" w:sz="0" w:space="0" w:color="auto"/>
        <w:left w:val="none" w:sz="0" w:space="0" w:color="auto"/>
        <w:bottom w:val="none" w:sz="0" w:space="0" w:color="auto"/>
        <w:right w:val="none" w:sz="0" w:space="0" w:color="auto"/>
      </w:divBdr>
    </w:div>
    <w:div w:id="703095574">
      <w:marLeft w:val="0"/>
      <w:marRight w:val="0"/>
      <w:marTop w:val="0"/>
      <w:marBottom w:val="0"/>
      <w:divBdr>
        <w:top w:val="none" w:sz="0" w:space="0" w:color="auto"/>
        <w:left w:val="none" w:sz="0" w:space="0" w:color="auto"/>
        <w:bottom w:val="none" w:sz="0" w:space="0" w:color="auto"/>
        <w:right w:val="none" w:sz="0" w:space="0" w:color="auto"/>
      </w:divBdr>
    </w:div>
    <w:div w:id="703095575">
      <w:marLeft w:val="0"/>
      <w:marRight w:val="0"/>
      <w:marTop w:val="0"/>
      <w:marBottom w:val="0"/>
      <w:divBdr>
        <w:top w:val="none" w:sz="0" w:space="0" w:color="auto"/>
        <w:left w:val="none" w:sz="0" w:space="0" w:color="auto"/>
        <w:bottom w:val="none" w:sz="0" w:space="0" w:color="auto"/>
        <w:right w:val="none" w:sz="0" w:space="0" w:color="auto"/>
      </w:divBdr>
    </w:div>
    <w:div w:id="703095576">
      <w:marLeft w:val="0"/>
      <w:marRight w:val="0"/>
      <w:marTop w:val="0"/>
      <w:marBottom w:val="0"/>
      <w:divBdr>
        <w:top w:val="none" w:sz="0" w:space="0" w:color="auto"/>
        <w:left w:val="none" w:sz="0" w:space="0" w:color="auto"/>
        <w:bottom w:val="none" w:sz="0" w:space="0" w:color="auto"/>
        <w:right w:val="none" w:sz="0" w:space="0" w:color="auto"/>
      </w:divBdr>
    </w:div>
    <w:div w:id="703095577">
      <w:marLeft w:val="0"/>
      <w:marRight w:val="0"/>
      <w:marTop w:val="0"/>
      <w:marBottom w:val="0"/>
      <w:divBdr>
        <w:top w:val="none" w:sz="0" w:space="0" w:color="auto"/>
        <w:left w:val="none" w:sz="0" w:space="0" w:color="auto"/>
        <w:bottom w:val="none" w:sz="0" w:space="0" w:color="auto"/>
        <w:right w:val="none" w:sz="0" w:space="0" w:color="auto"/>
      </w:divBdr>
    </w:div>
    <w:div w:id="1123578816">
      <w:bodyDiv w:val="1"/>
      <w:marLeft w:val="0"/>
      <w:marRight w:val="0"/>
      <w:marTop w:val="0"/>
      <w:marBottom w:val="0"/>
      <w:divBdr>
        <w:top w:val="none" w:sz="0" w:space="0" w:color="auto"/>
        <w:left w:val="none" w:sz="0" w:space="0" w:color="auto"/>
        <w:bottom w:val="none" w:sz="0" w:space="0" w:color="auto"/>
        <w:right w:val="none" w:sz="0" w:space="0" w:color="auto"/>
      </w:divBdr>
    </w:div>
    <w:div w:id="1368336256">
      <w:bodyDiv w:val="1"/>
      <w:marLeft w:val="0"/>
      <w:marRight w:val="0"/>
      <w:marTop w:val="0"/>
      <w:marBottom w:val="0"/>
      <w:divBdr>
        <w:top w:val="none" w:sz="0" w:space="0" w:color="auto"/>
        <w:left w:val="none" w:sz="0" w:space="0" w:color="auto"/>
        <w:bottom w:val="none" w:sz="0" w:space="0" w:color="auto"/>
        <w:right w:val="none" w:sz="0" w:space="0" w:color="auto"/>
      </w:divBdr>
    </w:div>
    <w:div w:id="1691249714">
      <w:bodyDiv w:val="1"/>
      <w:marLeft w:val="0"/>
      <w:marRight w:val="0"/>
      <w:marTop w:val="0"/>
      <w:marBottom w:val="0"/>
      <w:divBdr>
        <w:top w:val="none" w:sz="0" w:space="0" w:color="auto"/>
        <w:left w:val="none" w:sz="0" w:space="0" w:color="auto"/>
        <w:bottom w:val="none" w:sz="0" w:space="0" w:color="auto"/>
        <w:right w:val="none" w:sz="0" w:space="0" w:color="auto"/>
      </w:divBdr>
    </w:div>
    <w:div w:id="1810853942">
      <w:bodyDiv w:val="1"/>
      <w:marLeft w:val="0"/>
      <w:marRight w:val="0"/>
      <w:marTop w:val="0"/>
      <w:marBottom w:val="0"/>
      <w:divBdr>
        <w:top w:val="none" w:sz="0" w:space="0" w:color="auto"/>
        <w:left w:val="none" w:sz="0" w:space="0" w:color="auto"/>
        <w:bottom w:val="none" w:sz="0" w:space="0" w:color="auto"/>
        <w:right w:val="none" w:sz="0" w:space="0" w:color="auto"/>
      </w:divBdr>
    </w:div>
    <w:div w:id="1849758442">
      <w:bodyDiv w:val="1"/>
      <w:marLeft w:val="0"/>
      <w:marRight w:val="0"/>
      <w:marTop w:val="0"/>
      <w:marBottom w:val="0"/>
      <w:divBdr>
        <w:top w:val="none" w:sz="0" w:space="0" w:color="auto"/>
        <w:left w:val="none" w:sz="0" w:space="0" w:color="auto"/>
        <w:bottom w:val="none" w:sz="0" w:space="0" w:color="auto"/>
        <w:right w:val="none" w:sz="0" w:space="0" w:color="auto"/>
      </w:divBdr>
    </w:div>
    <w:div w:id="21294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4DE6DA34A24D448B585B666FB1C7092" ma:contentTypeVersion="4" ma:contentTypeDescription="Ein neues Dokument erstellen." ma:contentTypeScope="" ma:versionID="257af10cc3908978a46da479d8b52734">
  <xsd:schema xmlns:xsd="http://www.w3.org/2001/XMLSchema" xmlns:xs="http://www.w3.org/2001/XMLSchema" xmlns:p="http://schemas.microsoft.com/office/2006/metadata/properties" xmlns:ns2="7b14bdc2-3756-422c-918c-020598aa6b71" targetNamespace="http://schemas.microsoft.com/office/2006/metadata/properties" ma:root="true" ma:fieldsID="6226d72f0c0adf28978c9d2e60503776" ns2:_="">
    <xsd:import namespace="7b14bdc2-3756-422c-918c-020598aa6b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4bdc2-3756-422c-918c-020598aa6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CFD3F-C7A7-406A-8430-232865926CCC}">
  <ds:schemaRefs>
    <ds:schemaRef ds:uri="http://schemas.microsoft.com/sharepoint/v3/contenttype/forms"/>
  </ds:schemaRefs>
</ds:datastoreItem>
</file>

<file path=customXml/itemProps2.xml><?xml version="1.0" encoding="utf-8"?>
<ds:datastoreItem xmlns:ds="http://schemas.openxmlformats.org/officeDocument/2006/customXml" ds:itemID="{E5B661BE-8475-43A8-A09D-C2B1E96CD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4bdc2-3756-422c-918c-020598aa6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632EBD-A4FE-4C53-B3A0-B25F197D2AE4}">
  <ds:schemaRefs>
    <ds:schemaRef ds:uri="http://schemas.microsoft.com/office/2006/metadata/properties"/>
    <ds:schemaRef ds:uri="b0513a8f-eda8-4045-9dbf-9684c8bf07b0"/>
    <ds:schemaRef ds:uri="08f7dd29-595f-4f46-b789-f66ac5b0269d"/>
    <ds:schemaRef ds:uri="http://schemas.microsoft.com/sharepoint/v4"/>
    <ds:schemaRef ds:uri="2df908f5-9697-4338-9a06-923f487bff89"/>
    <ds:schemaRef ds:uri="http://schemas.microsoft.com/office/infopath/2007/PartnerControls"/>
  </ds:schemaRefs>
</ds:datastoreItem>
</file>

<file path=customXml/itemProps4.xml><?xml version="1.0" encoding="utf-8"?>
<ds:datastoreItem xmlns:ds="http://schemas.openxmlformats.org/officeDocument/2006/customXml" ds:itemID="{61584BF8-0740-40D9-A96E-560C454ADFB1}">
  <ds:schemaRefs>
    <ds:schemaRef ds:uri="http://schemas.microsoft.com/office/2006/metadata/longProperties"/>
  </ds:schemaRefs>
</ds:datastoreItem>
</file>

<file path=customXml/itemProps5.xml><?xml version="1.0" encoding="utf-8"?>
<ds:datastoreItem xmlns:ds="http://schemas.openxmlformats.org/officeDocument/2006/customXml" ds:itemID="{EC0EBFE0-7339-1448-A88A-6A2008733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2687</Words>
  <Characters>14393</Characters>
  <Application>Microsoft Office Word</Application>
  <DocSecurity>0</DocSecurity>
  <Lines>119</Lines>
  <Paragraphs>34</Paragraphs>
  <ScaleCrop>false</ScaleCrop>
  <Company>HEFR</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mandat</dc:title>
  <dc:creator>ebersier</dc:creator>
  <cp:keywords>Qualigram</cp:keywords>
  <dc:description>Déjà dans Qualigram 25.08.09</dc:description>
  <cp:lastModifiedBy>PERRIARD Julie</cp:lastModifiedBy>
  <cp:revision>8</cp:revision>
  <cp:lastPrinted>2009-06-08T11:45:00Z</cp:lastPrinted>
  <dcterms:created xsi:type="dcterms:W3CDTF">2024-12-02T08:00:00Z</dcterms:created>
  <dcterms:modified xsi:type="dcterms:W3CDTF">2025-04-11T12:51:00Z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Diffusé</vt:lpwstr>
  </property>
  <property fmtid="{D5CDD505-2E9C-101B-9397-08002B2CF9AE}" pid="3" name="Processus">
    <vt:lpwstr>18;#Ra＆D|5c15dce7-d856-4900-8d50-46bd7c049f31</vt:lpwstr>
  </property>
  <property fmtid="{D5CDD505-2E9C-101B-9397-08002B2CF9AE}" pid="4" name="TaxKeyword">
    <vt:lpwstr>159;#Qualigram|ae14e7d1-32bd-4cc8-bfa7-20e8ee5ed778</vt:lpwstr>
  </property>
  <property fmtid="{D5CDD505-2E9C-101B-9397-08002B2CF9AE}" pid="5" name="Entités concernées">
    <vt:lpwstr>39;#HEIA-FR|4b88edaf-ef06-4b64-b3d6-b20755e1e34e</vt:lpwstr>
  </property>
  <property fmtid="{D5CDD505-2E9C-101B-9397-08002B2CF9AE}" pid="6" name="Type d'information">
    <vt:lpwstr>20;#Contrat|bf9cec20-653e-4100-ae95-95f5a61dfed9</vt:lpwstr>
  </property>
  <property fmtid="{D5CDD505-2E9C-101B-9397-08002B2CF9AE}" pid="7" name="_dlc_DocId">
    <vt:lpwstr>HEFR-410-246</vt:lpwstr>
  </property>
  <property fmtid="{D5CDD505-2E9C-101B-9397-08002B2CF9AE}" pid="8" name="_dlc_DocIdItemGuid">
    <vt:lpwstr>3034118a-fa3b-4931-9761-48461ae06ad5</vt:lpwstr>
  </property>
  <property fmtid="{D5CDD505-2E9C-101B-9397-08002B2CF9AE}" pid="9" name="_dlc_DocIdUrl">
    <vt:lpwstr>https://ged.hefr.ch/amelioration/_layouts/DocIdRedir.aspx?ID=HEFR-410-246, HEFR-410-246</vt:lpwstr>
  </property>
  <property fmtid="{D5CDD505-2E9C-101B-9397-08002B2CF9AE}" pid="10" name="ContentTypeId">
    <vt:lpwstr>0x01010044DE6DA34A24D448B585B666FB1C7092</vt:lpwstr>
  </property>
  <property fmtid="{D5CDD505-2E9C-101B-9397-08002B2CF9AE}" pid="11" name="Année académique">
    <vt:lpwstr/>
  </property>
  <property fmtid="{D5CDD505-2E9C-101B-9397-08002B2CF9AE}" pid="12" name="TaxKeywordTaxHTField">
    <vt:lpwstr>Qualigram|ae14e7d1-32bd-4cc8-bfa7-20e8ee5ed778</vt:lpwstr>
  </property>
  <property fmtid="{D5CDD505-2E9C-101B-9397-08002B2CF9AE}" pid="13" name="Entités">
    <vt:lpwstr>39;#HEIA-FR|4b88edaf-ef06-4b64-b3d6-b20755e1e34e</vt:lpwstr>
  </property>
  <property fmtid="{D5CDD505-2E9C-101B-9397-08002B2CF9AE}" pid="14" name="Entités concernéesTaxHTField0">
    <vt:lpwstr>HEIA-FR|4b88edaf-ef06-4b64-b3d6-b20755e1e34e</vt:lpwstr>
  </property>
  <property fmtid="{D5CDD505-2E9C-101B-9397-08002B2CF9AE}" pid="15" name="Processus concernés">
    <vt:lpwstr>18;#Ra＆D|5c15dce7-d856-4900-8d50-46bd7c049f31</vt:lpwstr>
  </property>
  <property fmtid="{D5CDD505-2E9C-101B-9397-08002B2CF9AE}" pid="16" name="ProcessusTaxHTField0">
    <vt:lpwstr>Ra＆D|5c15dce7-d856-4900-8d50-46bd7c049f31</vt:lpwstr>
  </property>
  <property fmtid="{D5CDD505-2E9C-101B-9397-08002B2CF9AE}" pid="17" name="Type information">
    <vt:lpwstr>20;#Contrat|bf9cec20-653e-4100-ae95-95f5a61dfed9</vt:lpwstr>
  </property>
  <property fmtid="{D5CDD505-2E9C-101B-9397-08002B2CF9AE}" pid="18" name="Langue">
    <vt:lpwstr>;#English;#</vt:lpwstr>
  </property>
  <property fmtid="{D5CDD505-2E9C-101B-9397-08002B2CF9AE}" pid="19" name="Type d'informationTaxHTField0">
    <vt:lpwstr>Contrat|bf9cec20-653e-4100-ae95-95f5a61dfed9</vt:lpwstr>
  </property>
</Properties>
</file>